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DDE110" w14:textId="77777777" w:rsidR="00D477F3" w:rsidRDefault="00D477F3" w:rsidP="00D477F3">
      <w:pPr>
        <w:rPr>
          <w:rFonts w:cs="Arial"/>
          <w:b/>
          <w:sz w:val="32"/>
          <w:szCs w:val="32"/>
        </w:rPr>
      </w:pPr>
      <w:bookmarkStart w:id="0" w:name="Annex01"/>
    </w:p>
    <w:p w14:paraId="350FE400" w14:textId="77777777" w:rsidR="00D477F3" w:rsidRPr="00FC7644" w:rsidRDefault="00D477F3" w:rsidP="00D477F3">
      <w:pPr>
        <w:spacing w:line="264" w:lineRule="auto"/>
        <w:jc w:val="center"/>
        <w:rPr>
          <w:b/>
          <w:sz w:val="28"/>
          <w:szCs w:val="28"/>
        </w:rPr>
      </w:pPr>
      <w:bookmarkStart w:id="1" w:name="_Hlk127461431"/>
      <w:r w:rsidRPr="00FC7644">
        <w:rPr>
          <w:b/>
          <w:sz w:val="28"/>
          <w:szCs w:val="28"/>
        </w:rPr>
        <w:t xml:space="preserve">SMLOUVA O </w:t>
      </w:r>
      <w:r>
        <w:rPr>
          <w:b/>
          <w:sz w:val="28"/>
          <w:szCs w:val="28"/>
        </w:rPr>
        <w:t>PŘÍPOLOŽI</w:t>
      </w:r>
    </w:p>
    <w:p w14:paraId="3DAAAEE3" w14:textId="77777777" w:rsidR="00D477F3" w:rsidRPr="00FC7644" w:rsidRDefault="00D477F3" w:rsidP="00D477F3">
      <w:pPr>
        <w:pStyle w:val="TMSmlouva1stranatexttun"/>
        <w:jc w:val="center"/>
        <w:rPr>
          <w:sz w:val="24"/>
          <w:szCs w:val="24"/>
        </w:rPr>
      </w:pPr>
      <w:r w:rsidRPr="00FC7644">
        <w:rPr>
          <w:sz w:val="24"/>
          <w:szCs w:val="24"/>
        </w:rPr>
        <w:t xml:space="preserve">č. TMCZ: </w:t>
      </w:r>
      <w:r w:rsidRPr="00E5426D">
        <w:rPr>
          <w:rFonts w:cs="Arial"/>
          <w:i/>
          <w:sz w:val="24"/>
          <w:szCs w:val="24"/>
          <w:highlight w:val="yellow"/>
        </w:rPr>
        <w:fldChar w:fldCharType="begin"/>
      </w:r>
      <w:r w:rsidRPr="00E5426D">
        <w:rPr>
          <w:rFonts w:cs="Arial"/>
          <w:i/>
          <w:sz w:val="24"/>
          <w:szCs w:val="24"/>
          <w:highlight w:val="yellow"/>
        </w:rPr>
        <w:instrText xml:space="preserve"> macrobutton nobutton ___</w:instrText>
      </w:r>
      <w:r w:rsidRPr="00E5426D">
        <w:rPr>
          <w:rFonts w:cs="Arial"/>
          <w:i/>
          <w:sz w:val="24"/>
          <w:szCs w:val="24"/>
          <w:highlight w:val="yellow"/>
        </w:rPr>
        <w:fldChar w:fldCharType="end"/>
      </w:r>
      <w:r w:rsidRPr="00FC7644">
        <w:rPr>
          <w:sz w:val="24"/>
          <w:szCs w:val="24"/>
        </w:rPr>
        <w:t>–000–00</w:t>
      </w:r>
    </w:p>
    <w:p w14:paraId="580420F7" w14:textId="77777777" w:rsidR="00D477F3" w:rsidRDefault="00D477F3" w:rsidP="00D477F3">
      <w:pPr>
        <w:pStyle w:val="RLdajeosmluvnstran"/>
        <w:jc w:val="left"/>
        <w:rPr>
          <w:rFonts w:ascii="Arial" w:hAnsi="Arial" w:cs="Arial"/>
        </w:rPr>
      </w:pPr>
    </w:p>
    <w:p w14:paraId="31719027" w14:textId="77777777" w:rsidR="00D477F3" w:rsidRPr="00E5426D" w:rsidRDefault="00D477F3" w:rsidP="00D477F3">
      <w:pPr>
        <w:pStyle w:val="RLdajeosmluvnstran"/>
        <w:jc w:val="left"/>
        <w:rPr>
          <w:rFonts w:ascii="Arial" w:hAnsi="Arial" w:cs="Arial"/>
        </w:rPr>
      </w:pPr>
      <w:r w:rsidRPr="00E5426D">
        <w:rPr>
          <w:rFonts w:ascii="Arial" w:hAnsi="Arial" w:cs="Arial"/>
        </w:rPr>
        <w:t>Smluvní strany:</w:t>
      </w:r>
    </w:p>
    <w:p w14:paraId="4FC98364" w14:textId="77777777" w:rsidR="00D477F3" w:rsidRPr="00C92FBC" w:rsidRDefault="00D477F3" w:rsidP="00D477F3">
      <w:pPr>
        <w:pStyle w:val="text1"/>
        <w:spacing w:after="80"/>
        <w:rPr>
          <w:rFonts w:ascii="Arial" w:hAnsi="Arial" w:cs="Arial"/>
          <w:b/>
          <w:sz w:val="22"/>
          <w:szCs w:val="22"/>
        </w:rPr>
      </w:pPr>
      <w:r w:rsidRPr="00C92FBC">
        <w:rPr>
          <w:rFonts w:ascii="Arial" w:hAnsi="Arial" w:cs="Arial"/>
          <w:b/>
          <w:sz w:val="22"/>
          <w:szCs w:val="22"/>
        </w:rPr>
        <w:t>T-Mobile Czech Republic a.s.</w:t>
      </w:r>
    </w:p>
    <w:p w14:paraId="00C271D1" w14:textId="77777777" w:rsidR="00D477F3" w:rsidRPr="00C92FBC" w:rsidRDefault="00D477F3" w:rsidP="00D477F3">
      <w:pPr>
        <w:tabs>
          <w:tab w:val="left" w:pos="2410"/>
        </w:tabs>
        <w:ind w:firstLine="426"/>
        <w:jc w:val="both"/>
        <w:rPr>
          <w:rFonts w:cs="Arial"/>
          <w:szCs w:val="22"/>
        </w:rPr>
      </w:pPr>
      <w:r w:rsidRPr="00C92FBC">
        <w:rPr>
          <w:rFonts w:cs="Arial"/>
          <w:szCs w:val="22"/>
        </w:rPr>
        <w:t>se sídlem:</w:t>
      </w:r>
      <w:r w:rsidRPr="00C92FBC">
        <w:rPr>
          <w:rFonts w:cs="Arial"/>
          <w:szCs w:val="22"/>
        </w:rPr>
        <w:tab/>
        <w:t>Praha 4, Tomíčkova 2144/1, 149 00</w:t>
      </w:r>
    </w:p>
    <w:p w14:paraId="3E951446" w14:textId="08907F4A" w:rsidR="00D477F3" w:rsidRPr="00C92FBC" w:rsidRDefault="00D477F3" w:rsidP="00D477F3">
      <w:pPr>
        <w:tabs>
          <w:tab w:val="left" w:pos="2410"/>
        </w:tabs>
        <w:ind w:firstLine="426"/>
        <w:jc w:val="both"/>
        <w:rPr>
          <w:rFonts w:cs="Arial"/>
          <w:szCs w:val="22"/>
        </w:rPr>
      </w:pPr>
      <w:r w:rsidRPr="00C92FBC">
        <w:rPr>
          <w:rFonts w:cs="Arial"/>
          <w:szCs w:val="22"/>
        </w:rPr>
        <w:t>zastoupená:</w:t>
      </w:r>
      <w:r w:rsidRPr="00C92FBC">
        <w:rPr>
          <w:rFonts w:cs="Arial"/>
          <w:szCs w:val="22"/>
        </w:rPr>
        <w:tab/>
      </w:r>
      <w:r w:rsidRPr="00D05244">
        <w:rPr>
          <w:rFonts w:cs="Arial"/>
          <w:szCs w:val="22"/>
          <w:highlight w:val="yellow"/>
        </w:rPr>
        <w:fldChar w:fldCharType="begin">
          <w:ffData>
            <w:name w:val="Text3"/>
            <w:enabled/>
            <w:calcOnExit w:val="0"/>
            <w:textInput/>
          </w:ffData>
        </w:fldChar>
      </w:r>
      <w:r w:rsidRPr="00D05244">
        <w:rPr>
          <w:rFonts w:cs="Arial"/>
          <w:szCs w:val="22"/>
          <w:highlight w:val="yellow"/>
        </w:rPr>
        <w:instrText xml:space="preserve"> FORMTEXT </w:instrText>
      </w:r>
      <w:r w:rsidRPr="00D05244">
        <w:rPr>
          <w:rFonts w:cs="Arial"/>
          <w:szCs w:val="22"/>
          <w:highlight w:val="yellow"/>
        </w:rPr>
      </w:r>
      <w:r w:rsidRPr="00D05244">
        <w:rPr>
          <w:rFonts w:cs="Arial"/>
          <w:szCs w:val="22"/>
          <w:highlight w:val="yellow"/>
        </w:rPr>
        <w:fldChar w:fldCharType="separate"/>
      </w:r>
      <w:r w:rsidR="00BE1BDF">
        <w:rPr>
          <w:rFonts w:cs="Arial"/>
          <w:noProof/>
          <w:szCs w:val="22"/>
          <w:highlight w:val="yellow"/>
        </w:rPr>
        <w:t> </w:t>
      </w:r>
      <w:r w:rsidR="00BE1BDF">
        <w:rPr>
          <w:rFonts w:cs="Arial"/>
          <w:noProof/>
          <w:szCs w:val="22"/>
          <w:highlight w:val="yellow"/>
        </w:rPr>
        <w:t> </w:t>
      </w:r>
      <w:r w:rsidR="00BE1BDF">
        <w:rPr>
          <w:rFonts w:cs="Arial"/>
          <w:noProof/>
          <w:szCs w:val="22"/>
          <w:highlight w:val="yellow"/>
        </w:rPr>
        <w:t> </w:t>
      </w:r>
      <w:r w:rsidR="00BE1BDF">
        <w:rPr>
          <w:rFonts w:cs="Arial"/>
          <w:noProof/>
          <w:szCs w:val="22"/>
          <w:highlight w:val="yellow"/>
        </w:rPr>
        <w:t> </w:t>
      </w:r>
      <w:r w:rsidR="00BE1BDF">
        <w:rPr>
          <w:rFonts w:cs="Arial"/>
          <w:noProof/>
          <w:szCs w:val="22"/>
          <w:highlight w:val="yellow"/>
        </w:rPr>
        <w:t> </w:t>
      </w:r>
      <w:r w:rsidRPr="00D05244">
        <w:rPr>
          <w:rFonts w:cs="Arial"/>
          <w:szCs w:val="22"/>
          <w:highlight w:val="yellow"/>
        </w:rPr>
        <w:fldChar w:fldCharType="end"/>
      </w:r>
      <w:r w:rsidRPr="00C92FBC">
        <w:rPr>
          <w:rFonts w:cs="Arial"/>
          <w:szCs w:val="22"/>
        </w:rPr>
        <w:t>, na základě pověření</w:t>
      </w:r>
    </w:p>
    <w:p w14:paraId="7837A7DB" w14:textId="77777777" w:rsidR="00D477F3" w:rsidRPr="00C92FBC" w:rsidRDefault="00D477F3" w:rsidP="00D05244">
      <w:pPr>
        <w:tabs>
          <w:tab w:val="left" w:pos="2410"/>
        </w:tabs>
        <w:ind w:firstLine="426"/>
        <w:jc w:val="both"/>
        <w:rPr>
          <w:rFonts w:cs="Arial"/>
          <w:szCs w:val="22"/>
        </w:rPr>
      </w:pPr>
      <w:r w:rsidRPr="00C92FBC">
        <w:rPr>
          <w:rFonts w:cs="Arial"/>
          <w:szCs w:val="22"/>
        </w:rPr>
        <w:t xml:space="preserve">IČ: </w:t>
      </w:r>
      <w:r w:rsidRPr="00C92FBC">
        <w:rPr>
          <w:rFonts w:cs="Arial"/>
          <w:szCs w:val="22"/>
        </w:rPr>
        <w:tab/>
        <w:t>64949681</w:t>
      </w:r>
    </w:p>
    <w:p w14:paraId="0A2F6D7B" w14:textId="77777777" w:rsidR="00D477F3" w:rsidRPr="00C92FBC" w:rsidRDefault="00D477F3" w:rsidP="00D05244">
      <w:pPr>
        <w:tabs>
          <w:tab w:val="left" w:pos="2410"/>
        </w:tabs>
        <w:ind w:firstLine="426"/>
        <w:jc w:val="both"/>
        <w:rPr>
          <w:rFonts w:cs="Arial"/>
          <w:szCs w:val="22"/>
        </w:rPr>
      </w:pPr>
      <w:r w:rsidRPr="00C92FBC">
        <w:rPr>
          <w:rFonts w:cs="Arial"/>
          <w:szCs w:val="22"/>
        </w:rPr>
        <w:t xml:space="preserve">DIČ: </w:t>
      </w:r>
      <w:r w:rsidRPr="00C92FBC">
        <w:rPr>
          <w:rFonts w:cs="Arial"/>
          <w:szCs w:val="22"/>
        </w:rPr>
        <w:tab/>
        <w:t xml:space="preserve">CZ6494 9681 </w:t>
      </w:r>
    </w:p>
    <w:p w14:paraId="5887B0F8" w14:textId="77777777" w:rsidR="00D477F3" w:rsidRPr="00C92FBC" w:rsidRDefault="00D477F3" w:rsidP="00D477F3">
      <w:pPr>
        <w:tabs>
          <w:tab w:val="left" w:pos="2410"/>
        </w:tabs>
        <w:ind w:firstLine="426"/>
        <w:jc w:val="both"/>
        <w:rPr>
          <w:rFonts w:cs="Arial"/>
          <w:szCs w:val="22"/>
        </w:rPr>
      </w:pPr>
      <w:r w:rsidRPr="00C92FBC">
        <w:rPr>
          <w:rFonts w:cs="Arial"/>
          <w:szCs w:val="22"/>
        </w:rPr>
        <w:t>zápis v OR:</w:t>
      </w:r>
      <w:r w:rsidRPr="00C92FBC">
        <w:rPr>
          <w:rFonts w:cs="Arial"/>
          <w:szCs w:val="22"/>
        </w:rPr>
        <w:tab/>
        <w:t>Městský soud v Praze, oddíl B., vložka 3787</w:t>
      </w:r>
    </w:p>
    <w:p w14:paraId="689CF727" w14:textId="77777777" w:rsidR="00D477F3" w:rsidRPr="00C92FBC" w:rsidRDefault="00D477F3" w:rsidP="00D477F3">
      <w:pPr>
        <w:tabs>
          <w:tab w:val="left" w:pos="2410"/>
        </w:tabs>
        <w:ind w:firstLine="426"/>
        <w:jc w:val="both"/>
        <w:rPr>
          <w:rFonts w:cs="Arial"/>
          <w:szCs w:val="22"/>
        </w:rPr>
      </w:pPr>
      <w:r w:rsidRPr="00C92FBC">
        <w:rPr>
          <w:rFonts w:cs="Arial"/>
          <w:szCs w:val="22"/>
        </w:rPr>
        <w:t>bankovní spojení:</w:t>
      </w:r>
      <w:r w:rsidRPr="00C92FBC">
        <w:rPr>
          <w:rFonts w:cs="Arial"/>
          <w:szCs w:val="22"/>
        </w:rPr>
        <w:tab/>
        <w:t xml:space="preserve">KB Praha 2 </w:t>
      </w:r>
    </w:p>
    <w:p w14:paraId="68C283EF" w14:textId="77777777" w:rsidR="00D477F3" w:rsidRPr="00C92FBC" w:rsidRDefault="00D477F3" w:rsidP="00D05244">
      <w:pPr>
        <w:tabs>
          <w:tab w:val="left" w:pos="2410"/>
        </w:tabs>
        <w:ind w:firstLine="426"/>
        <w:jc w:val="both"/>
        <w:rPr>
          <w:rFonts w:cs="Arial"/>
          <w:szCs w:val="22"/>
        </w:rPr>
      </w:pPr>
      <w:r w:rsidRPr="00C92FBC">
        <w:rPr>
          <w:rFonts w:cs="Arial"/>
          <w:szCs w:val="22"/>
        </w:rPr>
        <w:t xml:space="preserve">číslo účtu: </w:t>
      </w:r>
      <w:r w:rsidRPr="00C92FBC">
        <w:rPr>
          <w:rFonts w:cs="Arial"/>
          <w:szCs w:val="22"/>
        </w:rPr>
        <w:tab/>
        <w:t>192235200217/0100</w:t>
      </w:r>
      <w:r w:rsidRPr="00C92FBC">
        <w:rPr>
          <w:rFonts w:cs="Arial"/>
          <w:szCs w:val="22"/>
        </w:rPr>
        <w:br/>
      </w:r>
      <w:r w:rsidRPr="00C92FBC">
        <w:rPr>
          <w:rFonts w:cs="Arial"/>
          <w:szCs w:val="22"/>
        </w:rPr>
        <w:tab/>
        <w:t>plátce DPH</w:t>
      </w:r>
    </w:p>
    <w:p w14:paraId="094C4FD4" w14:textId="77777777" w:rsidR="00D477F3" w:rsidRPr="00E5426D" w:rsidRDefault="00D477F3" w:rsidP="00D477F3">
      <w:pPr>
        <w:pStyle w:val="RLdajeosmluvnstran0"/>
        <w:jc w:val="left"/>
        <w:rPr>
          <w:rFonts w:ascii="Arial" w:hAnsi="Arial" w:cs="Arial"/>
        </w:rPr>
      </w:pPr>
      <w:r w:rsidRPr="00E5426D">
        <w:rPr>
          <w:rFonts w:ascii="Arial" w:hAnsi="Arial" w:cs="Arial"/>
        </w:rPr>
        <w:t xml:space="preserve"> (dále jen „</w:t>
      </w:r>
      <w:r w:rsidRPr="00E5426D">
        <w:rPr>
          <w:rFonts w:ascii="Arial" w:hAnsi="Arial" w:cs="Arial"/>
          <w:b/>
        </w:rPr>
        <w:t>T-Mobile</w:t>
      </w:r>
      <w:r w:rsidRPr="00E5426D">
        <w:rPr>
          <w:rFonts w:ascii="Arial" w:hAnsi="Arial" w:cs="Arial"/>
        </w:rPr>
        <w:t>“ nebo také „</w:t>
      </w:r>
      <w:r w:rsidRPr="00E5426D">
        <w:rPr>
          <w:rFonts w:ascii="Arial" w:hAnsi="Arial" w:cs="Arial"/>
          <w:b/>
        </w:rPr>
        <w:t>Společnost T-Mobile</w:t>
      </w:r>
      <w:r w:rsidRPr="00E5426D">
        <w:rPr>
          <w:rFonts w:ascii="Arial" w:hAnsi="Arial" w:cs="Arial"/>
        </w:rPr>
        <w:t>“)</w:t>
      </w:r>
    </w:p>
    <w:p w14:paraId="4F9F2FFD" w14:textId="77777777" w:rsidR="00D477F3" w:rsidRPr="00E5426D" w:rsidRDefault="00D477F3" w:rsidP="00D477F3">
      <w:pPr>
        <w:pStyle w:val="RLdajeosmluvnstran"/>
        <w:jc w:val="left"/>
        <w:rPr>
          <w:rFonts w:ascii="Arial" w:hAnsi="Arial" w:cs="Arial"/>
        </w:rPr>
      </w:pPr>
    </w:p>
    <w:p w14:paraId="2900CAB0" w14:textId="77777777" w:rsidR="00D477F3" w:rsidRPr="00E5426D" w:rsidRDefault="00D477F3" w:rsidP="00D477F3">
      <w:pPr>
        <w:pStyle w:val="RLdajeosmluvnstran"/>
        <w:jc w:val="left"/>
        <w:rPr>
          <w:rFonts w:ascii="Arial" w:hAnsi="Arial" w:cs="Arial"/>
        </w:rPr>
      </w:pPr>
      <w:r w:rsidRPr="00E5426D">
        <w:rPr>
          <w:rFonts w:ascii="Arial" w:hAnsi="Arial" w:cs="Arial"/>
        </w:rPr>
        <w:t>a</w:t>
      </w:r>
    </w:p>
    <w:p w14:paraId="1E6C8A3F" w14:textId="77777777" w:rsidR="00D477F3" w:rsidRDefault="00D477F3" w:rsidP="00D477F3">
      <w:pPr>
        <w:pStyle w:val="RLdajeosmluvnstran"/>
        <w:jc w:val="left"/>
        <w:rPr>
          <w:rFonts w:ascii="Arial" w:hAnsi="Arial" w:cs="Arial"/>
        </w:rPr>
      </w:pPr>
    </w:p>
    <w:p w14:paraId="4500513A" w14:textId="14854C5A" w:rsidR="00D477F3" w:rsidRPr="00C92FBC" w:rsidRDefault="00732DC2" w:rsidP="00D477F3">
      <w:pPr>
        <w:spacing w:after="80"/>
        <w:jc w:val="both"/>
        <w:rPr>
          <w:rFonts w:cs="Arial"/>
          <w:b/>
          <w:szCs w:val="22"/>
        </w:rPr>
      </w:pPr>
      <w:ins w:id="2" w:author="Klimšová Andrea" w:date="2025-02-07T14:07:00Z">
        <w:r>
          <w:rPr>
            <w:rFonts w:cs="Arial"/>
            <w:b/>
            <w:szCs w:val="22"/>
          </w:rPr>
          <w:t>město Český Těšín</w:t>
        </w:r>
      </w:ins>
      <w:r w:rsidR="00D477F3" w:rsidRPr="00C92FBC">
        <w:rPr>
          <w:rFonts w:cs="Arial"/>
          <w:b/>
          <w:szCs w:val="22"/>
        </w:rPr>
        <w:t>……………………………</w:t>
      </w:r>
    </w:p>
    <w:p w14:paraId="3838FCB5" w14:textId="3696B1C2" w:rsidR="00D477F3" w:rsidRPr="00C92FBC" w:rsidRDefault="00D477F3" w:rsidP="00D477F3">
      <w:pPr>
        <w:tabs>
          <w:tab w:val="left" w:pos="2410"/>
        </w:tabs>
        <w:ind w:firstLine="426"/>
        <w:jc w:val="both"/>
        <w:rPr>
          <w:rFonts w:cs="Arial"/>
          <w:szCs w:val="22"/>
        </w:rPr>
      </w:pPr>
      <w:r w:rsidRPr="00C92FBC">
        <w:rPr>
          <w:rFonts w:cs="Arial"/>
          <w:szCs w:val="22"/>
        </w:rPr>
        <w:t>se sídlem:</w:t>
      </w:r>
      <w:r w:rsidRPr="00C92FBC">
        <w:rPr>
          <w:rFonts w:cs="Arial"/>
          <w:szCs w:val="22"/>
        </w:rPr>
        <w:tab/>
      </w:r>
      <w:ins w:id="3" w:author="Klimšová Andrea" w:date="2025-02-07T14:07:00Z">
        <w:r w:rsidR="00732DC2">
          <w:rPr>
            <w:rFonts w:cs="Arial"/>
            <w:szCs w:val="22"/>
          </w:rPr>
          <w:t>náměstí ČSA 1/1, 737 01 Český Těšín</w:t>
        </w:r>
      </w:ins>
      <w:r w:rsidRPr="00C92FBC">
        <w:rPr>
          <w:rFonts w:cs="Arial"/>
          <w:szCs w:val="22"/>
        </w:rPr>
        <w:t>…………………………</w:t>
      </w:r>
    </w:p>
    <w:p w14:paraId="7D436F09" w14:textId="17A67772" w:rsidR="00D477F3" w:rsidRPr="00C92FBC" w:rsidRDefault="00D477F3" w:rsidP="00D05244">
      <w:pPr>
        <w:tabs>
          <w:tab w:val="left" w:pos="2410"/>
        </w:tabs>
        <w:ind w:firstLine="426"/>
        <w:jc w:val="both"/>
        <w:rPr>
          <w:rFonts w:cs="Arial"/>
          <w:szCs w:val="22"/>
        </w:rPr>
      </w:pPr>
      <w:r w:rsidRPr="00C92FBC">
        <w:rPr>
          <w:rFonts w:cs="Arial"/>
          <w:szCs w:val="22"/>
        </w:rPr>
        <w:t>zastoupen/á</w:t>
      </w:r>
      <w:r w:rsidRPr="00C92FBC">
        <w:rPr>
          <w:rFonts w:cs="Arial"/>
          <w:szCs w:val="22"/>
        </w:rPr>
        <w:tab/>
      </w:r>
      <w:ins w:id="4" w:author="Klimšová Andrea" w:date="2025-02-07T14:07:00Z">
        <w:r w:rsidR="00732DC2">
          <w:rPr>
            <w:rFonts w:cs="Arial"/>
            <w:szCs w:val="22"/>
          </w:rPr>
          <w:t>Karlem Kulou, starostou</w:t>
        </w:r>
      </w:ins>
      <w:r w:rsidRPr="00C92FBC">
        <w:rPr>
          <w:rFonts w:cs="Arial"/>
          <w:szCs w:val="22"/>
        </w:rPr>
        <w:t>…………………………</w:t>
      </w:r>
    </w:p>
    <w:p w14:paraId="1F07B0D2" w14:textId="084DACCA" w:rsidR="00D477F3" w:rsidRPr="00C92FBC" w:rsidRDefault="00D477F3" w:rsidP="00D477F3">
      <w:pPr>
        <w:tabs>
          <w:tab w:val="left" w:pos="2410"/>
        </w:tabs>
        <w:ind w:firstLine="426"/>
        <w:jc w:val="both"/>
        <w:rPr>
          <w:rFonts w:cs="Arial"/>
          <w:szCs w:val="22"/>
        </w:rPr>
      </w:pPr>
      <w:r w:rsidRPr="00C92FBC">
        <w:rPr>
          <w:rFonts w:cs="Arial"/>
          <w:szCs w:val="22"/>
        </w:rPr>
        <w:t xml:space="preserve">IČ: </w:t>
      </w:r>
      <w:r w:rsidRPr="00C92FBC">
        <w:rPr>
          <w:rFonts w:cs="Arial"/>
          <w:szCs w:val="22"/>
        </w:rPr>
        <w:tab/>
      </w:r>
      <w:ins w:id="5" w:author="Klimšová Andrea" w:date="2025-02-07T14:07:00Z">
        <w:r w:rsidR="00732DC2">
          <w:rPr>
            <w:rFonts w:cs="Arial"/>
            <w:szCs w:val="22"/>
          </w:rPr>
          <w:t>00297437</w:t>
        </w:r>
      </w:ins>
      <w:r w:rsidRPr="00C92FBC">
        <w:rPr>
          <w:rFonts w:cs="Arial"/>
          <w:szCs w:val="22"/>
        </w:rPr>
        <w:t>…………………………</w:t>
      </w:r>
    </w:p>
    <w:p w14:paraId="05172835" w14:textId="1C7450BC" w:rsidR="00D477F3" w:rsidRPr="00C92FBC" w:rsidRDefault="00D477F3" w:rsidP="00D477F3">
      <w:pPr>
        <w:tabs>
          <w:tab w:val="left" w:pos="2410"/>
        </w:tabs>
        <w:ind w:firstLine="426"/>
        <w:jc w:val="both"/>
        <w:rPr>
          <w:rFonts w:cs="Arial"/>
          <w:szCs w:val="22"/>
        </w:rPr>
      </w:pPr>
      <w:r w:rsidRPr="00C92FBC">
        <w:rPr>
          <w:rFonts w:cs="Arial"/>
          <w:szCs w:val="22"/>
        </w:rPr>
        <w:t>DIČ:</w:t>
      </w:r>
      <w:r w:rsidRPr="00C92FBC">
        <w:rPr>
          <w:rFonts w:cs="Arial"/>
          <w:szCs w:val="22"/>
        </w:rPr>
        <w:tab/>
      </w:r>
      <w:ins w:id="6" w:author="Klimšová Andrea" w:date="2025-02-07T14:07:00Z">
        <w:r w:rsidR="00732DC2">
          <w:rPr>
            <w:rFonts w:cs="Arial"/>
            <w:szCs w:val="22"/>
          </w:rPr>
          <w:t>CZ00297437</w:t>
        </w:r>
      </w:ins>
      <w:r w:rsidRPr="00C92FBC">
        <w:rPr>
          <w:rFonts w:cs="Arial"/>
          <w:szCs w:val="22"/>
        </w:rPr>
        <w:t>…………………………</w:t>
      </w:r>
    </w:p>
    <w:p w14:paraId="646E2A68" w14:textId="0BE82791" w:rsidR="00D477F3" w:rsidRPr="00C92FBC" w:rsidDel="00732DC2" w:rsidRDefault="00D477F3" w:rsidP="00D477F3">
      <w:pPr>
        <w:tabs>
          <w:tab w:val="left" w:pos="2410"/>
        </w:tabs>
        <w:ind w:firstLine="426"/>
        <w:jc w:val="both"/>
        <w:rPr>
          <w:del w:id="7" w:author="Klimšová Andrea" w:date="2025-02-07T14:08:00Z"/>
          <w:rFonts w:cs="Arial"/>
          <w:szCs w:val="22"/>
        </w:rPr>
      </w:pPr>
      <w:del w:id="8" w:author="Klimšová Andrea" w:date="2025-02-07T14:08:00Z">
        <w:r w:rsidRPr="00C92FBC" w:rsidDel="00732DC2">
          <w:rPr>
            <w:rFonts w:cs="Arial"/>
            <w:szCs w:val="22"/>
          </w:rPr>
          <w:delText>zápis v OR:</w:delText>
        </w:r>
        <w:r w:rsidRPr="00C92FBC" w:rsidDel="00732DC2">
          <w:rPr>
            <w:rFonts w:cs="Arial"/>
            <w:szCs w:val="22"/>
          </w:rPr>
          <w:tab/>
          <w:delText>…………………………</w:delText>
        </w:r>
      </w:del>
    </w:p>
    <w:p w14:paraId="715DB79D" w14:textId="6A7B9905" w:rsidR="00D477F3" w:rsidRPr="00C92FBC" w:rsidDel="00732DC2" w:rsidRDefault="00D477F3" w:rsidP="00D477F3">
      <w:pPr>
        <w:tabs>
          <w:tab w:val="left" w:pos="2410"/>
        </w:tabs>
        <w:ind w:firstLine="426"/>
        <w:jc w:val="both"/>
        <w:rPr>
          <w:del w:id="9" w:author="Klimšová Andrea" w:date="2025-02-07T14:08:00Z"/>
          <w:rFonts w:cs="Arial"/>
          <w:szCs w:val="22"/>
        </w:rPr>
      </w:pPr>
      <w:del w:id="10" w:author="Klimšová Andrea" w:date="2025-02-07T14:08:00Z">
        <w:r w:rsidRPr="00C92FBC" w:rsidDel="00732DC2">
          <w:rPr>
            <w:rFonts w:cs="Arial"/>
            <w:szCs w:val="22"/>
          </w:rPr>
          <w:delText>bankovní spojení:</w:delText>
        </w:r>
        <w:r w:rsidRPr="00C92FBC" w:rsidDel="00732DC2">
          <w:rPr>
            <w:rFonts w:cs="Arial"/>
            <w:szCs w:val="22"/>
          </w:rPr>
          <w:tab/>
          <w:delText>…………………………</w:delText>
        </w:r>
      </w:del>
    </w:p>
    <w:p w14:paraId="3359E817" w14:textId="76AFCA7C" w:rsidR="00D477F3" w:rsidRPr="00C92FBC" w:rsidDel="00732DC2" w:rsidRDefault="00D477F3" w:rsidP="00D477F3">
      <w:pPr>
        <w:tabs>
          <w:tab w:val="left" w:pos="2410"/>
        </w:tabs>
        <w:ind w:firstLine="426"/>
        <w:jc w:val="both"/>
        <w:rPr>
          <w:del w:id="11" w:author="Klimšová Andrea" w:date="2025-02-07T14:08:00Z"/>
          <w:rFonts w:cs="Arial"/>
          <w:szCs w:val="22"/>
        </w:rPr>
      </w:pPr>
      <w:del w:id="12" w:author="Klimšová Andrea" w:date="2025-02-07T14:08:00Z">
        <w:r w:rsidRPr="00C92FBC" w:rsidDel="00732DC2">
          <w:rPr>
            <w:rFonts w:cs="Arial"/>
            <w:szCs w:val="22"/>
          </w:rPr>
          <w:delText>číslo účtu:</w:delText>
        </w:r>
        <w:r w:rsidRPr="00C92FBC" w:rsidDel="00732DC2">
          <w:rPr>
            <w:rFonts w:cs="Arial"/>
            <w:szCs w:val="22"/>
          </w:rPr>
          <w:tab/>
          <w:delText>…………………………</w:delText>
        </w:r>
      </w:del>
    </w:p>
    <w:p w14:paraId="1B297D1F" w14:textId="2766C144" w:rsidR="00D477F3" w:rsidRPr="00C92FBC" w:rsidRDefault="00D477F3" w:rsidP="00D477F3">
      <w:pPr>
        <w:tabs>
          <w:tab w:val="left" w:pos="2410"/>
        </w:tabs>
        <w:ind w:left="1440" w:firstLine="720"/>
        <w:jc w:val="both"/>
        <w:rPr>
          <w:rFonts w:cs="Arial"/>
          <w:szCs w:val="22"/>
        </w:rPr>
      </w:pPr>
      <w:r w:rsidRPr="00C92FBC">
        <w:rPr>
          <w:rFonts w:cs="Arial"/>
          <w:szCs w:val="22"/>
        </w:rPr>
        <w:tab/>
        <w:t>plátce/</w:t>
      </w:r>
      <w:del w:id="13" w:author="Klimšová Andrea" w:date="2025-02-07T14:08:00Z">
        <w:r w:rsidRPr="00C92FBC" w:rsidDel="00732DC2">
          <w:rPr>
            <w:rFonts w:cs="Arial"/>
            <w:szCs w:val="22"/>
          </w:rPr>
          <w:delText>neplátce</w:delText>
        </w:r>
      </w:del>
      <w:r w:rsidRPr="00C92FBC">
        <w:rPr>
          <w:rFonts w:cs="Arial"/>
          <w:szCs w:val="22"/>
        </w:rPr>
        <w:t xml:space="preserve"> DPH</w:t>
      </w:r>
    </w:p>
    <w:p w14:paraId="21B1BBAC" w14:textId="77777777" w:rsidR="00D477F3" w:rsidRPr="00C92FBC" w:rsidRDefault="00D477F3" w:rsidP="00D477F3">
      <w:pPr>
        <w:pStyle w:val="RLdajeosmluvnstran0"/>
        <w:jc w:val="left"/>
        <w:rPr>
          <w:rFonts w:ascii="Arial" w:hAnsi="Arial" w:cs="Arial"/>
        </w:rPr>
      </w:pPr>
      <w:r w:rsidRPr="00C92FBC">
        <w:rPr>
          <w:rFonts w:ascii="Arial" w:hAnsi="Arial" w:cs="Arial"/>
        </w:rPr>
        <w:t xml:space="preserve"> (dále jen „</w:t>
      </w:r>
      <w:r w:rsidRPr="00C92FBC">
        <w:rPr>
          <w:rStyle w:val="RLProhlensmluvnchstranChar"/>
          <w:rFonts w:ascii="Arial" w:hAnsi="Arial" w:cs="Arial"/>
          <w:szCs w:val="22"/>
        </w:rPr>
        <w:t>Smluvní partner</w:t>
      </w:r>
      <w:r w:rsidRPr="00C92FBC">
        <w:rPr>
          <w:rFonts w:ascii="Arial" w:hAnsi="Arial" w:cs="Arial"/>
        </w:rPr>
        <w:t>“)</w:t>
      </w:r>
    </w:p>
    <w:p w14:paraId="5DA34BDE" w14:textId="0965C017" w:rsidR="00D477F3" w:rsidRDefault="00D477F3" w:rsidP="00D477F3">
      <w:pPr>
        <w:pStyle w:val="RLdajeosmluvnstran0"/>
        <w:rPr>
          <w:rFonts w:ascii="Arial" w:hAnsi="Arial" w:cs="Arial"/>
        </w:rPr>
      </w:pPr>
      <w:r w:rsidRPr="00014E96">
        <w:rPr>
          <w:rFonts w:ascii="Arial" w:hAnsi="Arial" w:cs="Arial"/>
        </w:rPr>
        <w:t xml:space="preserve">uzavírají </w:t>
      </w:r>
      <w:r w:rsidRPr="00E6255E">
        <w:rPr>
          <w:rFonts w:ascii="Arial" w:hAnsi="Arial" w:cs="Arial"/>
        </w:rPr>
        <w:t>v souladu s ustanovením § 1746 odst. 2 zákona č. 89/2012 Sb., občanský zákoník (dále jen „</w:t>
      </w:r>
      <w:r w:rsidRPr="00E6255E">
        <w:rPr>
          <w:rFonts w:ascii="Arial" w:hAnsi="Arial" w:cs="Arial"/>
          <w:b/>
        </w:rPr>
        <w:t>občanský zákoník</w:t>
      </w:r>
      <w:r w:rsidRPr="00E6255E">
        <w:rPr>
          <w:rFonts w:ascii="Arial" w:hAnsi="Arial" w:cs="Arial"/>
        </w:rPr>
        <w:t>“) a v souladu s ustanovením § 2i odst. 3 písm. b) zákona č. 416/2009Sb., o urychlení výstavby dopravní, vodní a energetické infrastruktury a infrastruktury elektronických komunikací (dále jen „</w:t>
      </w:r>
      <w:r w:rsidRPr="00E6255E">
        <w:rPr>
          <w:rFonts w:ascii="Arial" w:hAnsi="Arial" w:cs="Arial"/>
          <w:b/>
        </w:rPr>
        <w:t>liniový zákon</w:t>
      </w:r>
      <w:r w:rsidRPr="00E6255E">
        <w:rPr>
          <w:rFonts w:ascii="Arial" w:hAnsi="Arial" w:cs="Arial"/>
        </w:rPr>
        <w:t>“)</w:t>
      </w:r>
      <w:r w:rsidR="00BE1BDF">
        <w:rPr>
          <w:rFonts w:ascii="Arial" w:hAnsi="Arial" w:cs="Arial"/>
        </w:rPr>
        <w:t xml:space="preserve"> a v souladu s ustanovením §104 zákona č. 127/2005Sb., o elektronických komunikací</w:t>
      </w:r>
      <w:r w:rsidRPr="00E6255E">
        <w:rPr>
          <w:rFonts w:ascii="Arial" w:hAnsi="Arial" w:cs="Arial"/>
        </w:rPr>
        <w:t xml:space="preserve"> </w:t>
      </w:r>
      <w:commentRangeStart w:id="14"/>
      <w:r w:rsidR="00885596" w:rsidRPr="00E90B1D">
        <w:rPr>
          <w:rFonts w:ascii="Arial" w:hAnsi="Arial" w:cs="Arial"/>
          <w:highlight w:val="yellow"/>
        </w:rPr>
        <w:t>a v souladu s § 1</w:t>
      </w:r>
      <w:r w:rsidR="00885596">
        <w:rPr>
          <w:rFonts w:ascii="Arial" w:hAnsi="Arial" w:cs="Arial"/>
          <w:highlight w:val="yellow"/>
        </w:rPr>
        <w:t>0</w:t>
      </w:r>
      <w:r w:rsidR="00885596" w:rsidRPr="00E90B1D">
        <w:rPr>
          <w:rFonts w:ascii="Arial" w:hAnsi="Arial" w:cs="Arial"/>
          <w:highlight w:val="yellow"/>
        </w:rPr>
        <w:t xml:space="preserve"> zákona č. 194/2017Sb., o opatřeních ke snížení nákladů na zavádění vysokorychlostních sítí elektronických komunikací a o změně některých souvisejících zákonů</w:t>
      </w:r>
      <w:r w:rsidR="00885596">
        <w:rPr>
          <w:rFonts w:ascii="Arial" w:hAnsi="Arial" w:cs="Arial"/>
        </w:rPr>
        <w:t xml:space="preserve"> </w:t>
      </w:r>
      <w:r w:rsidR="00885596" w:rsidRPr="00E90B1D">
        <w:rPr>
          <w:rFonts w:ascii="Arial" w:hAnsi="Arial" w:cs="Arial"/>
          <w:highlight w:val="yellow"/>
        </w:rPr>
        <w:t>(dále jen „</w:t>
      </w:r>
      <w:r w:rsidR="00885596" w:rsidRPr="00E90B1D">
        <w:rPr>
          <w:rFonts w:ascii="Arial" w:hAnsi="Arial" w:cs="Arial"/>
          <w:b/>
          <w:bCs/>
          <w:highlight w:val="yellow"/>
        </w:rPr>
        <w:t>zákon č. 194/2017</w:t>
      </w:r>
      <w:r w:rsidR="00885596" w:rsidRPr="00E90B1D">
        <w:rPr>
          <w:rFonts w:ascii="Arial" w:hAnsi="Arial" w:cs="Arial"/>
          <w:highlight w:val="yellow"/>
        </w:rPr>
        <w:t>“)</w:t>
      </w:r>
      <w:commentRangeEnd w:id="14"/>
      <w:r w:rsidR="00885596">
        <w:rPr>
          <w:rStyle w:val="Odkaznakoment"/>
          <w:rFonts w:ascii="Arial" w:hAnsi="Arial"/>
          <w:lang w:eastAsia="cs-CZ"/>
        </w:rPr>
        <w:commentReference w:id="14"/>
      </w:r>
    </w:p>
    <w:p w14:paraId="5CA2601C" w14:textId="77777777" w:rsidR="00D477F3" w:rsidRDefault="00D477F3" w:rsidP="00D477F3">
      <w:pPr>
        <w:pStyle w:val="RLdajeosmluvnstran0"/>
        <w:rPr>
          <w:rFonts w:ascii="Arial" w:hAnsi="Arial" w:cs="Arial"/>
        </w:rPr>
      </w:pPr>
      <w:r w:rsidRPr="00C92FBC">
        <w:rPr>
          <w:rFonts w:ascii="Arial" w:hAnsi="Arial" w:cs="Arial"/>
        </w:rPr>
        <w:t xml:space="preserve">tuto smlouvu o </w:t>
      </w:r>
      <w:proofErr w:type="spellStart"/>
      <w:r>
        <w:rPr>
          <w:rFonts w:ascii="Arial" w:hAnsi="Arial" w:cs="Arial"/>
        </w:rPr>
        <w:t>přípoloži</w:t>
      </w:r>
      <w:proofErr w:type="spellEnd"/>
      <w:r w:rsidRPr="00C92FBC">
        <w:rPr>
          <w:rFonts w:ascii="Arial" w:hAnsi="Arial" w:cs="Arial"/>
        </w:rPr>
        <w:t xml:space="preserve"> </w:t>
      </w:r>
    </w:p>
    <w:p w14:paraId="5C4DF18E" w14:textId="77777777" w:rsidR="00D477F3" w:rsidRDefault="00D477F3" w:rsidP="00D477F3">
      <w:pPr>
        <w:pStyle w:val="RLdajeosmluvnstran0"/>
        <w:rPr>
          <w:rFonts w:ascii="Arial" w:hAnsi="Arial" w:cs="Arial"/>
        </w:rPr>
      </w:pPr>
      <w:r w:rsidRPr="00C92FBC">
        <w:rPr>
          <w:rFonts w:ascii="Arial" w:hAnsi="Arial" w:cs="Arial"/>
        </w:rPr>
        <w:t>(dále jen „</w:t>
      </w:r>
      <w:r w:rsidRPr="00C92FBC">
        <w:rPr>
          <w:rFonts w:ascii="Arial" w:hAnsi="Arial" w:cs="Arial"/>
          <w:b/>
        </w:rPr>
        <w:t>Smlouva</w:t>
      </w:r>
      <w:r w:rsidRPr="00C92FBC">
        <w:rPr>
          <w:rFonts w:ascii="Arial" w:hAnsi="Arial" w:cs="Arial"/>
        </w:rPr>
        <w:t>“)</w:t>
      </w:r>
      <w:r>
        <w:rPr>
          <w:rFonts w:ascii="Arial" w:hAnsi="Arial" w:cs="Arial"/>
        </w:rPr>
        <w:t>:</w:t>
      </w:r>
    </w:p>
    <w:p w14:paraId="3538B731" w14:textId="77777777" w:rsidR="00D477F3" w:rsidRPr="00C61A55" w:rsidRDefault="00D477F3" w:rsidP="00D477F3">
      <w:pPr>
        <w:pStyle w:val="TSProhlensmluvnchstran"/>
        <w:rPr>
          <w:rFonts w:cs="Arial"/>
        </w:rPr>
      </w:pPr>
      <w:r w:rsidRPr="00C61A55">
        <w:rPr>
          <w:rFonts w:cs="Arial"/>
        </w:rPr>
        <w:lastRenderedPageBreak/>
        <w:t>Smluvní strany, vědomy si svých závazků v této Smlouvě obsažených a s úmyslem být touto Smlouvou vázány, dohodly se na následujícím znění Smlouvy:</w:t>
      </w:r>
    </w:p>
    <w:p w14:paraId="0A457375" w14:textId="63587190" w:rsidR="00D477F3" w:rsidRPr="00745776" w:rsidRDefault="00D477F3" w:rsidP="00D477F3">
      <w:pPr>
        <w:pStyle w:val="TSlneksmlouvy"/>
      </w:pPr>
      <w:r w:rsidRPr="00745776">
        <w:br/>
      </w:r>
      <w:r>
        <w:t xml:space="preserve"> Úvodní ustanovení</w:t>
      </w:r>
    </w:p>
    <w:p w14:paraId="256AFEDC" w14:textId="77777777" w:rsidR="00D477F3" w:rsidRDefault="00D477F3" w:rsidP="00D477F3">
      <w:pPr>
        <w:numPr>
          <w:ilvl w:val="1"/>
          <w:numId w:val="3"/>
        </w:numPr>
        <w:jc w:val="both"/>
        <w:rPr>
          <w:rFonts w:cs="Arial"/>
          <w:lang w:eastAsia="en-US"/>
        </w:rPr>
      </w:pPr>
      <w:r w:rsidRPr="009E1234">
        <w:rPr>
          <w:rFonts w:cs="Arial"/>
          <w:lang w:eastAsia="en-US"/>
        </w:rPr>
        <w:t xml:space="preserve">Účelem této Smlouvy je </w:t>
      </w:r>
      <w:r>
        <w:rPr>
          <w:rFonts w:cs="Arial"/>
          <w:lang w:eastAsia="en-US"/>
        </w:rPr>
        <w:t xml:space="preserve">dohoda o podmínkách </w:t>
      </w:r>
      <w:proofErr w:type="spellStart"/>
      <w:r>
        <w:rPr>
          <w:rFonts w:cs="Arial"/>
          <w:lang w:eastAsia="en-US"/>
        </w:rPr>
        <w:t>přípolože</w:t>
      </w:r>
      <w:proofErr w:type="spellEnd"/>
      <w:r>
        <w:rPr>
          <w:rFonts w:cs="Arial"/>
          <w:lang w:eastAsia="en-US"/>
        </w:rPr>
        <w:t xml:space="preserve"> ve smyslu </w:t>
      </w:r>
      <w:r w:rsidRPr="00E6255E">
        <w:rPr>
          <w:rFonts w:cs="Arial"/>
        </w:rPr>
        <w:t xml:space="preserve">§ 2i odst. 3 písm. b) </w:t>
      </w:r>
      <w:r>
        <w:rPr>
          <w:rFonts w:cs="Arial"/>
        </w:rPr>
        <w:t xml:space="preserve">liniového </w:t>
      </w:r>
      <w:r w:rsidRPr="00E6255E">
        <w:rPr>
          <w:rFonts w:cs="Arial"/>
        </w:rPr>
        <w:t>zákona</w:t>
      </w:r>
      <w:r>
        <w:rPr>
          <w:rFonts w:cs="Arial"/>
        </w:rPr>
        <w:t xml:space="preserve"> v rámci stavby Smluvního partnera, která je blíže vymezena v příloze č. 1 Smlouvy.</w:t>
      </w:r>
    </w:p>
    <w:p w14:paraId="14C00FF9" w14:textId="1D933439" w:rsidR="00D477F3" w:rsidRDefault="00D477F3" w:rsidP="00D477F3">
      <w:pPr>
        <w:numPr>
          <w:ilvl w:val="1"/>
          <w:numId w:val="3"/>
        </w:numPr>
        <w:jc w:val="both"/>
        <w:rPr>
          <w:rFonts w:cs="Arial"/>
          <w:lang w:eastAsia="en-US"/>
        </w:rPr>
      </w:pPr>
      <w:r w:rsidRPr="001E61F2">
        <w:rPr>
          <w:rFonts w:cs="Arial"/>
          <w:lang w:eastAsia="en-US"/>
        </w:rPr>
        <w:t xml:space="preserve">Smluvní partner </w:t>
      </w:r>
      <w:commentRangeStart w:id="15"/>
      <w:r w:rsidRPr="001E61F2">
        <w:rPr>
          <w:rFonts w:cs="Arial"/>
          <w:lang w:eastAsia="en-US"/>
        </w:rPr>
        <w:t xml:space="preserve">je držitelem územního rozhodnutí č. j. </w:t>
      </w:r>
      <w:r w:rsidRPr="001E61F2">
        <w:rPr>
          <w:rFonts w:cs="Arial"/>
          <w:u w:val="single"/>
          <w:lang w:eastAsia="en-US"/>
        </w:rPr>
        <w:fldChar w:fldCharType="begin">
          <w:ffData>
            <w:name w:val="Text3"/>
            <w:enabled/>
            <w:calcOnExit w:val="0"/>
            <w:textInput/>
          </w:ffData>
        </w:fldChar>
      </w:r>
      <w:r w:rsidRPr="001E61F2">
        <w:rPr>
          <w:rFonts w:cs="Arial"/>
          <w:u w:val="single"/>
          <w:lang w:eastAsia="en-US"/>
        </w:rPr>
        <w:instrText xml:space="preserve"> FORMTEXT </w:instrText>
      </w:r>
      <w:r w:rsidRPr="001E61F2">
        <w:rPr>
          <w:rFonts w:cs="Arial"/>
          <w:u w:val="single"/>
          <w:lang w:eastAsia="en-US"/>
        </w:rPr>
      </w:r>
      <w:r w:rsidRPr="001E61F2">
        <w:rPr>
          <w:rFonts w:cs="Arial"/>
          <w:u w:val="single"/>
          <w:lang w:eastAsia="en-US"/>
        </w:rPr>
        <w:fldChar w:fldCharType="separate"/>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Pr="001E61F2">
        <w:rPr>
          <w:rFonts w:cs="Arial"/>
          <w:lang w:eastAsia="en-US"/>
        </w:rPr>
        <w:fldChar w:fldCharType="end"/>
      </w:r>
      <w:r w:rsidRPr="001E61F2">
        <w:rPr>
          <w:rFonts w:cs="Arial"/>
          <w:lang w:eastAsia="en-US"/>
        </w:rPr>
        <w:t xml:space="preserve"> ze dne </w:t>
      </w:r>
      <w:commentRangeEnd w:id="15"/>
      <w:r w:rsidR="00885596">
        <w:rPr>
          <w:rStyle w:val="Odkaznakoment"/>
        </w:rPr>
        <w:commentReference w:id="15"/>
      </w:r>
      <w:r w:rsidRPr="001E61F2">
        <w:rPr>
          <w:rFonts w:cs="Arial"/>
          <w:u w:val="single"/>
          <w:lang w:eastAsia="en-US"/>
        </w:rPr>
        <w:fldChar w:fldCharType="begin">
          <w:ffData>
            <w:name w:val="Text3"/>
            <w:enabled/>
            <w:calcOnExit w:val="0"/>
            <w:textInput/>
          </w:ffData>
        </w:fldChar>
      </w:r>
      <w:r w:rsidRPr="001E61F2">
        <w:rPr>
          <w:rFonts w:cs="Arial"/>
          <w:u w:val="single"/>
          <w:lang w:eastAsia="en-US"/>
        </w:rPr>
        <w:instrText xml:space="preserve"> FORMTEXT </w:instrText>
      </w:r>
      <w:r w:rsidRPr="001E61F2">
        <w:rPr>
          <w:rFonts w:cs="Arial"/>
          <w:u w:val="single"/>
          <w:lang w:eastAsia="en-US"/>
        </w:rPr>
      </w:r>
      <w:r w:rsidRPr="001E61F2">
        <w:rPr>
          <w:rFonts w:cs="Arial"/>
          <w:u w:val="single"/>
          <w:lang w:eastAsia="en-US"/>
        </w:rPr>
        <w:fldChar w:fldCharType="separate"/>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Pr="001E61F2">
        <w:rPr>
          <w:rFonts w:cs="Arial"/>
          <w:lang w:eastAsia="en-US"/>
        </w:rPr>
        <w:fldChar w:fldCharType="end"/>
      </w:r>
      <w:r w:rsidRPr="001E61F2">
        <w:rPr>
          <w:rFonts w:cs="Arial"/>
          <w:lang w:eastAsia="en-US"/>
        </w:rPr>
        <w:t xml:space="preserve"> (dále jen „</w:t>
      </w:r>
      <w:r w:rsidR="00885596">
        <w:rPr>
          <w:rFonts w:cs="Arial"/>
          <w:b/>
          <w:lang w:eastAsia="en-US"/>
        </w:rPr>
        <w:t>Povolení</w:t>
      </w:r>
      <w:r w:rsidRPr="001E61F2">
        <w:rPr>
          <w:rFonts w:cs="Arial"/>
          <w:b/>
          <w:lang w:eastAsia="en-US"/>
        </w:rPr>
        <w:t xml:space="preserve"> Smluvního partnera</w:t>
      </w:r>
      <w:r w:rsidRPr="001E61F2">
        <w:rPr>
          <w:rFonts w:cs="Arial"/>
          <w:lang w:eastAsia="en-US"/>
        </w:rPr>
        <w:t>“).</w:t>
      </w:r>
    </w:p>
    <w:p w14:paraId="273172F7" w14:textId="4FD0FEE0" w:rsidR="00D477F3" w:rsidRPr="00885596" w:rsidRDefault="00D477F3" w:rsidP="00D477F3">
      <w:pPr>
        <w:numPr>
          <w:ilvl w:val="1"/>
          <w:numId w:val="3"/>
        </w:numPr>
        <w:jc w:val="both"/>
        <w:rPr>
          <w:rFonts w:cs="Arial"/>
          <w:szCs w:val="22"/>
          <w:lang w:eastAsia="en-US"/>
        </w:rPr>
      </w:pPr>
      <w:r w:rsidRPr="001E61F2">
        <w:rPr>
          <w:rFonts w:cs="Arial"/>
        </w:rPr>
        <w:t xml:space="preserve">Na základě </w:t>
      </w:r>
      <w:r w:rsidR="00885596">
        <w:rPr>
          <w:rFonts w:cs="Arial"/>
        </w:rPr>
        <w:t>Povolení</w:t>
      </w:r>
      <w:r w:rsidRPr="001E61F2">
        <w:rPr>
          <w:rFonts w:cs="Arial"/>
        </w:rPr>
        <w:t xml:space="preserve"> Smluvního partnera bude Smluvní partner realizovat </w:t>
      </w:r>
      <w:r>
        <w:rPr>
          <w:rFonts w:cs="Arial"/>
        </w:rPr>
        <w:t xml:space="preserve">stavbu </w:t>
      </w:r>
      <w:r w:rsidRPr="001E61F2">
        <w:rPr>
          <w:rFonts w:cs="Arial"/>
          <w:u w:val="single"/>
          <w:lang w:eastAsia="en-US"/>
        </w:rPr>
        <w:fldChar w:fldCharType="begin">
          <w:ffData>
            <w:name w:val="Text3"/>
            <w:enabled/>
            <w:calcOnExit w:val="0"/>
            <w:textInput/>
          </w:ffData>
        </w:fldChar>
      </w:r>
      <w:r w:rsidRPr="001E61F2">
        <w:rPr>
          <w:rFonts w:cs="Arial"/>
          <w:u w:val="single"/>
          <w:lang w:eastAsia="en-US"/>
        </w:rPr>
        <w:instrText xml:space="preserve"> FORMTEXT </w:instrText>
      </w:r>
      <w:r w:rsidRPr="001E61F2">
        <w:rPr>
          <w:rFonts w:cs="Arial"/>
          <w:u w:val="single"/>
          <w:lang w:eastAsia="en-US"/>
        </w:rPr>
      </w:r>
      <w:r w:rsidRPr="001E61F2">
        <w:rPr>
          <w:rFonts w:cs="Arial"/>
          <w:u w:val="single"/>
          <w:lang w:eastAsia="en-US"/>
        </w:rPr>
        <w:fldChar w:fldCharType="separate"/>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00BE1BDF">
        <w:rPr>
          <w:rFonts w:cs="Arial"/>
          <w:noProof/>
          <w:u w:val="single"/>
          <w:lang w:eastAsia="en-US"/>
        </w:rPr>
        <w:t> </w:t>
      </w:r>
      <w:r w:rsidRPr="001E61F2">
        <w:rPr>
          <w:rFonts w:cs="Arial"/>
          <w:lang w:eastAsia="en-US"/>
        </w:rPr>
        <w:fldChar w:fldCharType="end"/>
      </w:r>
      <w:r w:rsidRPr="001E61F2">
        <w:rPr>
          <w:rFonts w:cs="Arial"/>
        </w:rPr>
        <w:t xml:space="preserve"> (dále jen „</w:t>
      </w:r>
      <w:r>
        <w:rPr>
          <w:rFonts w:cs="Arial"/>
          <w:b/>
        </w:rPr>
        <w:t>Stavba</w:t>
      </w:r>
      <w:r w:rsidRPr="001E61F2">
        <w:rPr>
          <w:rFonts w:cs="Arial"/>
          <w:b/>
        </w:rPr>
        <w:t xml:space="preserve"> Smluvního partnera</w:t>
      </w:r>
      <w:r w:rsidRPr="001E61F2">
        <w:rPr>
          <w:rFonts w:cs="Arial"/>
        </w:rPr>
        <w:t xml:space="preserve">“) a rovněž </w:t>
      </w:r>
      <w:bookmarkStart w:id="16" w:name="_Hlk188959123"/>
      <w:r w:rsidRPr="001E61F2">
        <w:rPr>
          <w:rFonts w:cs="Arial"/>
        </w:rPr>
        <w:t xml:space="preserve">umožní </w:t>
      </w:r>
      <w:proofErr w:type="spellStart"/>
      <w:r>
        <w:rPr>
          <w:rFonts w:cs="Arial"/>
          <w:szCs w:val="22"/>
        </w:rPr>
        <w:t>přípolož</w:t>
      </w:r>
      <w:proofErr w:type="spellEnd"/>
      <w:r w:rsidRPr="00395A85">
        <w:rPr>
          <w:rFonts w:cs="Arial"/>
          <w:szCs w:val="22"/>
        </w:rPr>
        <w:t xml:space="preserve"> sítě elektronických komunikací T-Mobile</w:t>
      </w:r>
      <w:bookmarkEnd w:id="16"/>
      <w:r w:rsidRPr="00395A85">
        <w:rPr>
          <w:rFonts w:cs="Arial"/>
          <w:szCs w:val="22"/>
        </w:rPr>
        <w:t xml:space="preserve"> (dále jen „</w:t>
      </w:r>
      <w:proofErr w:type="spellStart"/>
      <w:r>
        <w:rPr>
          <w:rFonts w:cs="Arial"/>
          <w:b/>
          <w:szCs w:val="22"/>
        </w:rPr>
        <w:t>Přípolož</w:t>
      </w:r>
      <w:proofErr w:type="spellEnd"/>
      <w:r w:rsidRPr="00395A85">
        <w:rPr>
          <w:rFonts w:cs="Arial"/>
          <w:szCs w:val="22"/>
        </w:rPr>
        <w:t>“)</w:t>
      </w:r>
      <w:r w:rsidRPr="00395A85">
        <w:rPr>
          <w:rFonts w:eastAsia="MS Mincho" w:cs="Arial"/>
          <w:szCs w:val="22"/>
        </w:rPr>
        <w:t xml:space="preserve">. </w:t>
      </w:r>
      <w:r w:rsidRPr="00405A3E">
        <w:rPr>
          <w:rFonts w:eastAsia="MS Mincho" w:cs="Arial"/>
          <w:szCs w:val="22"/>
        </w:rPr>
        <w:t xml:space="preserve">Přesné umístění </w:t>
      </w:r>
      <w:r>
        <w:rPr>
          <w:rFonts w:eastAsia="MS Mincho" w:cs="Arial"/>
          <w:szCs w:val="22"/>
        </w:rPr>
        <w:t xml:space="preserve">prvků </w:t>
      </w:r>
      <w:r w:rsidRPr="00405A3E">
        <w:rPr>
          <w:rFonts w:eastAsia="MS Mincho" w:cs="Arial"/>
          <w:szCs w:val="22"/>
        </w:rPr>
        <w:t>sítě elektronických komunikací T-Mobilu ve výko</w:t>
      </w:r>
      <w:r>
        <w:rPr>
          <w:rFonts w:eastAsia="MS Mincho" w:cs="Arial"/>
          <w:szCs w:val="22"/>
        </w:rPr>
        <w:t xml:space="preserve">pu Stavby Smluvního partnera </w:t>
      </w:r>
      <w:r w:rsidRPr="00405A3E">
        <w:rPr>
          <w:rFonts w:eastAsia="MS Mincho" w:cs="Arial"/>
          <w:szCs w:val="22"/>
        </w:rPr>
        <w:t xml:space="preserve">je blíže vymezeno </w:t>
      </w:r>
      <w:r w:rsidRPr="00405A3E">
        <w:rPr>
          <w:rFonts w:cs="Arial"/>
        </w:rPr>
        <w:t>v příloze č. 1 Smlouvy.</w:t>
      </w:r>
    </w:p>
    <w:p w14:paraId="0EA4F48C" w14:textId="77777777" w:rsidR="00885596" w:rsidRPr="00405A3E" w:rsidRDefault="00885596" w:rsidP="00885596">
      <w:pPr>
        <w:numPr>
          <w:ilvl w:val="1"/>
          <w:numId w:val="3"/>
        </w:numPr>
        <w:jc w:val="both"/>
        <w:rPr>
          <w:rFonts w:cs="Arial"/>
          <w:szCs w:val="22"/>
          <w:lang w:eastAsia="en-US"/>
        </w:rPr>
      </w:pPr>
      <w:commentRangeStart w:id="17"/>
      <w:r w:rsidRPr="002E3513">
        <w:rPr>
          <w:rFonts w:cs="Arial"/>
          <w:highlight w:val="yellow"/>
        </w:rPr>
        <w:t xml:space="preserve">Smluvní strany shodně konstatují, že Stavba Smluvního partnera je financována z veřejných prostředků, a proto tato Smlouva je dohodou o </w:t>
      </w:r>
      <w:proofErr w:type="spellStart"/>
      <w:r w:rsidRPr="002E3513">
        <w:rPr>
          <w:rFonts w:cs="Arial"/>
          <w:highlight w:val="yellow"/>
        </w:rPr>
        <w:t>přípoloži</w:t>
      </w:r>
      <w:proofErr w:type="spellEnd"/>
      <w:r w:rsidRPr="002E3513">
        <w:rPr>
          <w:rFonts w:cs="Arial"/>
          <w:highlight w:val="yellow"/>
        </w:rPr>
        <w:t xml:space="preserve"> dle § 10 zákona č. 194/2017</w:t>
      </w:r>
      <w:r>
        <w:rPr>
          <w:rFonts w:cs="Arial"/>
        </w:rPr>
        <w:t>.</w:t>
      </w:r>
      <w:commentRangeEnd w:id="17"/>
      <w:r>
        <w:rPr>
          <w:rStyle w:val="Odkaznakoment"/>
        </w:rPr>
        <w:commentReference w:id="17"/>
      </w:r>
    </w:p>
    <w:p w14:paraId="2F14275A" w14:textId="1E6D3087" w:rsidR="00D477F3" w:rsidRDefault="00D477F3" w:rsidP="00D477F3">
      <w:pPr>
        <w:pStyle w:val="TSlneksmlouvy"/>
        <w:rPr>
          <w:rFonts w:cs="Arial"/>
        </w:rPr>
      </w:pPr>
      <w:r>
        <w:rPr>
          <w:rFonts w:cs="Arial"/>
        </w:rPr>
        <w:br/>
        <w:t>Realizace stavebních prací</w:t>
      </w:r>
    </w:p>
    <w:p w14:paraId="4B3FAB85" w14:textId="06EBA8CA" w:rsidR="00D477F3" w:rsidRPr="00E5426D" w:rsidRDefault="00D477F3" w:rsidP="00D477F3">
      <w:pPr>
        <w:numPr>
          <w:ilvl w:val="1"/>
          <w:numId w:val="3"/>
        </w:numPr>
        <w:jc w:val="both"/>
        <w:rPr>
          <w:rFonts w:cs="Arial"/>
          <w:lang w:eastAsia="en-US"/>
        </w:rPr>
      </w:pPr>
      <w:bookmarkStart w:id="18" w:name="_Hlk188951641"/>
      <w:r w:rsidRPr="00E5426D">
        <w:rPr>
          <w:rFonts w:cs="Arial"/>
        </w:rPr>
        <w:t>Smluvní</w:t>
      </w:r>
      <w:ins w:id="19" w:author="Longinová Irena" w:date="2025-01-28T12:03:00Z">
        <w:r w:rsidR="00743B79" w:rsidRPr="00743B79">
          <w:t xml:space="preserve"> </w:t>
        </w:r>
        <w:r w:rsidR="00743B79" w:rsidRPr="00743B79">
          <w:rPr>
            <w:rFonts w:cs="Arial"/>
          </w:rPr>
          <w:t xml:space="preserve">partner </w:t>
        </w:r>
      </w:ins>
      <w:ins w:id="20" w:author="Longinová Irena" w:date="2025-01-28T12:09:00Z">
        <w:r w:rsidR="00743B79">
          <w:rPr>
            <w:rFonts w:cs="Arial"/>
          </w:rPr>
          <w:t xml:space="preserve">zajistí na své náklady </w:t>
        </w:r>
      </w:ins>
      <w:ins w:id="21" w:author="Longinová Irena" w:date="2025-01-28T12:03:00Z">
        <w:r w:rsidR="00743B79" w:rsidRPr="00743B79">
          <w:rPr>
            <w:rFonts w:cs="Arial"/>
          </w:rPr>
          <w:t>zemní práce</w:t>
        </w:r>
      </w:ins>
      <w:r w:rsidRPr="00E5426D">
        <w:rPr>
          <w:rFonts w:cs="Arial"/>
        </w:rPr>
        <w:t xml:space="preserve"> </w:t>
      </w:r>
      <w:ins w:id="22" w:author="Longinová Irena" w:date="2025-01-28T12:06:00Z">
        <w:r w:rsidR="00743B79">
          <w:rPr>
            <w:rFonts w:cs="Arial"/>
          </w:rPr>
          <w:t xml:space="preserve">do hloubky </w:t>
        </w:r>
      </w:ins>
      <w:ins w:id="23" w:author="Longinová Irena" w:date="2025-01-28T12:09:00Z">
        <w:r w:rsidR="00743B79">
          <w:rPr>
            <w:rFonts w:cs="Arial"/>
          </w:rPr>
          <w:t xml:space="preserve">potřebné </w:t>
        </w:r>
      </w:ins>
      <w:ins w:id="24" w:author="Longinová Irena" w:date="2025-01-28T12:03:00Z">
        <w:r w:rsidR="00743B79">
          <w:rPr>
            <w:rFonts w:cs="Arial"/>
          </w:rPr>
          <w:t xml:space="preserve">dle navržené projektové dokumentace </w:t>
        </w:r>
      </w:ins>
      <w:ins w:id="25" w:author="Longinová Irena" w:date="2025-01-28T12:04:00Z">
        <w:r w:rsidR="00743B79">
          <w:rPr>
            <w:rFonts w:cs="Arial"/>
          </w:rPr>
          <w:t>s</w:t>
        </w:r>
      </w:ins>
      <w:ins w:id="26" w:author="Longinová Irena" w:date="2025-01-28T12:08:00Z">
        <w:del w:id="27" w:author="Klimšová Andrea" w:date="2025-02-07T14:02:00Z">
          <w:r w:rsidR="00743B79" w:rsidDel="00732DC2">
            <w:rPr>
              <w:rFonts w:cs="Arial"/>
            </w:rPr>
            <w:delText> </w:delText>
          </w:r>
        </w:del>
      </w:ins>
      <w:ins w:id="28" w:author="Klimšová Andrea" w:date="2025-02-07T14:05:00Z">
        <w:r w:rsidR="00732DC2">
          <w:rPr>
            <w:rFonts w:cs="Arial"/>
          </w:rPr>
          <w:t> </w:t>
        </w:r>
      </w:ins>
      <w:ins w:id="29" w:author="Longinová Irena" w:date="2025-01-28T12:04:00Z">
        <w:r w:rsidR="00743B79">
          <w:rPr>
            <w:rFonts w:cs="Arial"/>
          </w:rPr>
          <w:t>názvem</w:t>
        </w:r>
      </w:ins>
      <w:ins w:id="30" w:author="Klimšová Andrea" w:date="2025-02-07T14:05:00Z">
        <w:r w:rsidR="00732DC2">
          <w:rPr>
            <w:rFonts w:cs="Arial"/>
          </w:rPr>
          <w:t xml:space="preserve"> „</w:t>
        </w:r>
      </w:ins>
      <w:ins w:id="31" w:author="Klimšová Andrea" w:date="2025-02-07T14:04:00Z">
        <w:r w:rsidR="00732DC2">
          <w:rPr>
            <w:rFonts w:cs="Arial"/>
          </w:rPr>
          <w:t xml:space="preserve">Rekonstrukce MK ul. Štefánikova, úsek Pražská a Božkova, </w:t>
        </w:r>
      </w:ins>
      <w:ins w:id="32" w:author="Klimšová Andrea" w:date="2025-02-07T14:05:00Z">
        <w:r w:rsidR="00732DC2">
          <w:rPr>
            <w:rFonts w:cs="Arial"/>
          </w:rPr>
          <w:t>Český Těšín“ a „Rekonstrukce MK Božkova, Český Těšín“</w:t>
        </w:r>
      </w:ins>
      <w:ins w:id="33" w:author="Longinová Irena" w:date="2025-01-28T12:08:00Z">
        <w:del w:id="34" w:author="Klimšová Andrea" w:date="2025-02-07T14:05:00Z">
          <w:r w:rsidR="00743B79" w:rsidDel="00732DC2">
            <w:rPr>
              <w:rFonts w:cs="Arial"/>
            </w:rPr>
            <w:delText>…..</w:delText>
          </w:r>
        </w:del>
      </w:ins>
      <w:ins w:id="35" w:author="Longinová Irena" w:date="2025-01-28T12:04:00Z">
        <w:r w:rsidR="00743B79">
          <w:rPr>
            <w:rFonts w:cs="Arial"/>
          </w:rPr>
          <w:t xml:space="preserve">, přičemž </w:t>
        </w:r>
        <w:r w:rsidR="00743B79" w:rsidRPr="00743B79">
          <w:rPr>
            <w:rFonts w:cs="Arial"/>
          </w:rPr>
          <w:t>Společnost T-Mobile</w:t>
        </w:r>
        <w:r w:rsidR="00743B79" w:rsidRPr="00743B79" w:rsidDel="00743B79">
          <w:rPr>
            <w:rFonts w:cs="Arial"/>
          </w:rPr>
          <w:t xml:space="preserve"> </w:t>
        </w:r>
      </w:ins>
      <w:ins w:id="36" w:author="Longinová Irena" w:date="2025-01-28T12:07:00Z">
        <w:r w:rsidR="00743B79">
          <w:rPr>
            <w:rFonts w:cs="Arial"/>
          </w:rPr>
          <w:t xml:space="preserve">bude </w:t>
        </w:r>
      </w:ins>
      <w:ins w:id="37" w:author="Longinová Irena" w:date="2025-01-28T12:10:00Z">
        <w:r w:rsidR="00775C98">
          <w:rPr>
            <w:rFonts w:cs="Arial"/>
          </w:rPr>
          <w:t xml:space="preserve">v zemních pracích </w:t>
        </w:r>
      </w:ins>
      <w:ins w:id="38" w:author="Longinová Irena" w:date="2025-01-28T12:07:00Z">
        <w:r w:rsidR="00743B79">
          <w:rPr>
            <w:rFonts w:cs="Arial"/>
          </w:rPr>
          <w:t xml:space="preserve">pokračovat </w:t>
        </w:r>
      </w:ins>
      <w:ins w:id="39" w:author="Longinová Irena" w:date="2025-01-28T12:05:00Z">
        <w:r w:rsidR="00743B79">
          <w:rPr>
            <w:rFonts w:cs="Arial"/>
          </w:rPr>
          <w:t xml:space="preserve">na své náklady </w:t>
        </w:r>
      </w:ins>
      <w:ins w:id="40" w:author="Longinová Irena" w:date="2025-01-28T12:09:00Z">
        <w:r w:rsidR="00743B79">
          <w:rPr>
            <w:rFonts w:cs="Arial"/>
          </w:rPr>
          <w:t>s</w:t>
        </w:r>
      </w:ins>
      <w:ins w:id="41" w:author="Longinová Irena" w:date="2025-01-28T12:07:00Z">
        <w:r w:rsidR="00743B79">
          <w:rPr>
            <w:rFonts w:cs="Arial"/>
          </w:rPr>
          <w:t xml:space="preserve"> výkopem </w:t>
        </w:r>
      </w:ins>
      <w:ins w:id="42" w:author="Longinová Irena" w:date="2025-01-28T12:05:00Z">
        <w:r w:rsidR="00743B79">
          <w:rPr>
            <w:rFonts w:cs="Arial"/>
          </w:rPr>
          <w:t xml:space="preserve">do hloubky </w:t>
        </w:r>
      </w:ins>
      <w:del w:id="43" w:author="Longinová Irena" w:date="2025-01-28T12:01:00Z">
        <w:r w:rsidRPr="00E5426D" w:rsidDel="00743B79">
          <w:rPr>
            <w:rFonts w:cs="Arial"/>
          </w:rPr>
          <w:delText xml:space="preserve">partner je povinen provést </w:delText>
        </w:r>
      </w:del>
      <w:del w:id="44" w:author="Longinová Irena" w:date="2025-01-28T12:05:00Z">
        <w:r w:rsidRPr="00E5426D" w:rsidDel="00743B79">
          <w:rPr>
            <w:rFonts w:cs="Arial"/>
          </w:rPr>
          <w:delText>zemní práce v souladu s</w:delText>
        </w:r>
        <w:r w:rsidDel="00743B79">
          <w:rPr>
            <w:rFonts w:cs="Arial"/>
          </w:rPr>
          <w:delText xml:space="preserve"> podmínkami </w:delText>
        </w:r>
      </w:del>
      <w:r>
        <w:rPr>
          <w:rFonts w:cs="Arial"/>
        </w:rPr>
        <w:t>uveden</w:t>
      </w:r>
      <w:ins w:id="45" w:author="Longinová Irena" w:date="2025-01-28T12:05:00Z">
        <w:r w:rsidR="00743B79">
          <w:rPr>
            <w:rFonts w:cs="Arial"/>
          </w:rPr>
          <w:t>é</w:t>
        </w:r>
      </w:ins>
      <w:del w:id="46" w:author="Longinová Irena" w:date="2025-01-28T12:05:00Z">
        <w:r w:rsidDel="00743B79">
          <w:rPr>
            <w:rFonts w:cs="Arial"/>
          </w:rPr>
          <w:delText>ými</w:delText>
        </w:r>
      </w:del>
      <w:r>
        <w:rPr>
          <w:rFonts w:cs="Arial"/>
        </w:rPr>
        <w:t xml:space="preserve"> v p</w:t>
      </w:r>
      <w:r w:rsidRPr="00E5426D">
        <w:rPr>
          <w:rFonts w:cs="Arial"/>
        </w:rPr>
        <w:t>řílo</w:t>
      </w:r>
      <w:r>
        <w:rPr>
          <w:rFonts w:cs="Arial"/>
        </w:rPr>
        <w:t>ze</w:t>
      </w:r>
      <w:r w:rsidRPr="00E5426D">
        <w:rPr>
          <w:rFonts w:cs="Arial"/>
        </w:rPr>
        <w:t xml:space="preserve"> č. 1 této Smlouvy (dále jen „</w:t>
      </w:r>
      <w:r w:rsidRPr="00E5426D">
        <w:rPr>
          <w:rFonts w:cs="Arial"/>
          <w:b/>
        </w:rPr>
        <w:t>Zemní práce</w:t>
      </w:r>
      <w:r w:rsidRPr="00E5426D">
        <w:rPr>
          <w:rFonts w:cs="Arial"/>
        </w:rPr>
        <w:t>“)</w:t>
      </w:r>
      <w:ins w:id="47" w:author="Longinová Irena" w:date="2025-01-28T12:08:00Z">
        <w:r w:rsidR="00743B79">
          <w:rPr>
            <w:rFonts w:cs="Arial"/>
          </w:rPr>
          <w:t xml:space="preserve">, tak aby mohla </w:t>
        </w:r>
      </w:ins>
      <w:ins w:id="48" w:author="Klimšová Andrea" w:date="2025-02-07T14:09:00Z">
        <w:r w:rsidR="00732DC2">
          <w:rPr>
            <w:rFonts w:cs="Arial"/>
          </w:rPr>
          <w:t xml:space="preserve">Společnost </w:t>
        </w:r>
        <w:proofErr w:type="spellStart"/>
        <w:r w:rsidR="00732DC2">
          <w:rPr>
            <w:rFonts w:cs="Arial"/>
          </w:rPr>
          <w:t>T-mobile</w:t>
        </w:r>
        <w:proofErr w:type="spellEnd"/>
        <w:r w:rsidR="00732DC2">
          <w:rPr>
            <w:rFonts w:cs="Arial"/>
          </w:rPr>
          <w:t xml:space="preserve"> </w:t>
        </w:r>
      </w:ins>
      <w:ins w:id="49" w:author="Longinová Irena" w:date="2025-01-28T12:08:00Z">
        <w:del w:id="50" w:author="Klimšová Andrea" w:date="2025-02-07T14:09:00Z">
          <w:r w:rsidR="00743B79" w:rsidDel="00732DC2">
            <w:rPr>
              <w:rFonts w:cs="Arial"/>
            </w:rPr>
            <w:delText>být</w:delText>
          </w:r>
        </w:del>
        <w:r w:rsidR="00743B79">
          <w:rPr>
            <w:rFonts w:cs="Arial"/>
          </w:rPr>
          <w:t xml:space="preserve"> realizov</w:t>
        </w:r>
      </w:ins>
      <w:ins w:id="51" w:author="Klimšová Andrea" w:date="2025-02-07T14:09:00Z">
        <w:r w:rsidR="00732DC2">
          <w:rPr>
            <w:rFonts w:cs="Arial"/>
          </w:rPr>
          <w:t>at</w:t>
        </w:r>
      </w:ins>
      <w:bookmarkStart w:id="52" w:name="_GoBack"/>
      <w:bookmarkEnd w:id="52"/>
      <w:ins w:id="53" w:author="Longinová Irena" w:date="2025-01-28T12:08:00Z">
        <w:del w:id="54" w:author="Klimšová Andrea" w:date="2025-02-07T14:09:00Z">
          <w:r w:rsidR="00743B79" w:rsidDel="00732DC2">
            <w:rPr>
              <w:rFonts w:cs="Arial"/>
            </w:rPr>
            <w:delText>ána</w:delText>
          </w:r>
        </w:del>
        <w:r w:rsidR="00743B79">
          <w:rPr>
            <w:rFonts w:cs="Arial"/>
          </w:rPr>
          <w:t xml:space="preserve"> </w:t>
        </w:r>
        <w:proofErr w:type="spellStart"/>
        <w:r w:rsidR="00743B79">
          <w:rPr>
            <w:rFonts w:cs="Arial"/>
          </w:rPr>
          <w:t>přípolož</w:t>
        </w:r>
      </w:ins>
      <w:proofErr w:type="spellEnd"/>
      <w:r w:rsidRPr="00E5426D">
        <w:rPr>
          <w:rFonts w:cs="Arial"/>
        </w:rPr>
        <w:t xml:space="preserve">. </w:t>
      </w:r>
    </w:p>
    <w:p w14:paraId="64A3FA43" w14:textId="4D5AAD66" w:rsidR="00D477F3" w:rsidRPr="00E5426D" w:rsidRDefault="00D477F3" w:rsidP="00D477F3">
      <w:pPr>
        <w:numPr>
          <w:ilvl w:val="1"/>
          <w:numId w:val="3"/>
        </w:numPr>
        <w:jc w:val="both"/>
        <w:rPr>
          <w:rFonts w:cs="Arial"/>
          <w:lang w:eastAsia="en-US"/>
        </w:rPr>
      </w:pPr>
      <w:r w:rsidRPr="00E5426D">
        <w:rPr>
          <w:rFonts w:cs="Arial"/>
        </w:rPr>
        <w:t xml:space="preserve">Zemní práce </w:t>
      </w:r>
      <w:ins w:id="55" w:author="Longinová Irena" w:date="2025-01-28T12:19:00Z">
        <w:r w:rsidR="00775C98">
          <w:rPr>
            <w:rFonts w:cs="Arial"/>
          </w:rPr>
          <w:t xml:space="preserve">obou smluvních stran </w:t>
        </w:r>
      </w:ins>
      <w:r w:rsidRPr="00E5426D">
        <w:rPr>
          <w:rFonts w:cs="Arial"/>
        </w:rPr>
        <w:t xml:space="preserve">včetně </w:t>
      </w:r>
      <w:r>
        <w:rPr>
          <w:rFonts w:cs="Arial"/>
        </w:rPr>
        <w:t xml:space="preserve">realizace </w:t>
      </w:r>
      <w:proofErr w:type="spellStart"/>
      <w:r>
        <w:rPr>
          <w:rFonts w:cs="Arial"/>
        </w:rPr>
        <w:t>Přípolože</w:t>
      </w:r>
      <w:proofErr w:type="spellEnd"/>
      <w:r w:rsidRPr="00E5426D">
        <w:rPr>
          <w:rFonts w:cs="Arial"/>
        </w:rPr>
        <w:t xml:space="preserve"> budou provedeny v souladu s technickým řešením uvedeným v Příloze č. </w:t>
      </w:r>
      <w:r>
        <w:rPr>
          <w:rFonts w:cs="Arial"/>
        </w:rPr>
        <w:t>1</w:t>
      </w:r>
      <w:r w:rsidRPr="00E5426D">
        <w:rPr>
          <w:rFonts w:cs="Arial"/>
        </w:rPr>
        <w:t xml:space="preserve"> této Smlouvy.</w:t>
      </w:r>
    </w:p>
    <w:p w14:paraId="01C4BA3B" w14:textId="5AC9F61D" w:rsidR="00D477F3" w:rsidRDefault="00D477F3" w:rsidP="00D477F3">
      <w:pPr>
        <w:numPr>
          <w:ilvl w:val="1"/>
          <w:numId w:val="3"/>
        </w:numPr>
        <w:jc w:val="both"/>
        <w:rPr>
          <w:rFonts w:cs="Arial"/>
          <w:lang w:eastAsia="en-US"/>
        </w:rPr>
      </w:pPr>
      <w:r w:rsidRPr="00E5426D">
        <w:rPr>
          <w:rFonts w:cs="Arial"/>
        </w:rPr>
        <w:t xml:space="preserve">Zemní práce </w:t>
      </w:r>
      <w:r w:rsidR="005D5412">
        <w:rPr>
          <w:rFonts w:cs="Arial"/>
        </w:rPr>
        <w:t>budou zahájeny</w:t>
      </w:r>
      <w:r w:rsidRPr="00B52209">
        <w:rPr>
          <w:rFonts w:cs="Arial"/>
        </w:rPr>
        <w:t xml:space="preserve"> </w:t>
      </w:r>
      <w:r w:rsidRPr="00C84C96">
        <w:rPr>
          <w:rFonts w:cs="Arial"/>
          <w:szCs w:val="22"/>
          <w:highlight w:val="yellow"/>
          <w:u w:val="single"/>
        </w:rPr>
        <w:fldChar w:fldCharType="begin">
          <w:ffData>
            <w:name w:val="Text3"/>
            <w:enabled/>
            <w:calcOnExit w:val="0"/>
            <w:textInput/>
          </w:ffData>
        </w:fldChar>
      </w:r>
      <w:r w:rsidRPr="00C84C96">
        <w:rPr>
          <w:rFonts w:cs="Arial"/>
          <w:szCs w:val="22"/>
          <w:highlight w:val="yellow"/>
          <w:u w:val="single"/>
        </w:rPr>
        <w:instrText xml:space="preserve"> FORMTEXT </w:instrText>
      </w:r>
      <w:r w:rsidRPr="00C84C96">
        <w:rPr>
          <w:rFonts w:cs="Arial"/>
          <w:szCs w:val="22"/>
          <w:highlight w:val="yellow"/>
          <w:u w:val="single"/>
        </w:rPr>
      </w:r>
      <w:r w:rsidRPr="00C84C96">
        <w:rPr>
          <w:rFonts w:cs="Arial"/>
          <w:szCs w:val="22"/>
          <w:highlight w:val="yellow"/>
          <w:u w:val="single"/>
        </w:rPr>
        <w:fldChar w:fldCharType="separate"/>
      </w:r>
      <w:r w:rsidR="00BE1BDF">
        <w:rPr>
          <w:rFonts w:cs="Arial"/>
          <w:noProof/>
          <w:szCs w:val="22"/>
          <w:highlight w:val="yellow"/>
          <w:u w:val="single"/>
        </w:rPr>
        <w:t> </w:t>
      </w:r>
      <w:r w:rsidR="00BE1BDF">
        <w:rPr>
          <w:rFonts w:cs="Arial"/>
          <w:noProof/>
          <w:szCs w:val="22"/>
          <w:highlight w:val="yellow"/>
          <w:u w:val="single"/>
        </w:rPr>
        <w:t> </w:t>
      </w:r>
      <w:r w:rsidR="00BE1BDF">
        <w:rPr>
          <w:rFonts w:cs="Arial"/>
          <w:noProof/>
          <w:szCs w:val="22"/>
          <w:highlight w:val="yellow"/>
          <w:u w:val="single"/>
        </w:rPr>
        <w:t> </w:t>
      </w:r>
      <w:r w:rsidR="00BE1BDF">
        <w:rPr>
          <w:rFonts w:cs="Arial"/>
          <w:noProof/>
          <w:szCs w:val="22"/>
          <w:highlight w:val="yellow"/>
          <w:u w:val="single"/>
        </w:rPr>
        <w:t> </w:t>
      </w:r>
      <w:r w:rsidR="00BE1BDF">
        <w:rPr>
          <w:rFonts w:cs="Arial"/>
          <w:noProof/>
          <w:szCs w:val="22"/>
          <w:highlight w:val="yellow"/>
          <w:u w:val="single"/>
        </w:rPr>
        <w:t> </w:t>
      </w:r>
      <w:r w:rsidRPr="00C84C96">
        <w:rPr>
          <w:rFonts w:cs="Arial"/>
          <w:szCs w:val="22"/>
          <w:highlight w:val="yellow"/>
          <w:u w:val="single"/>
        </w:rPr>
        <w:fldChar w:fldCharType="end"/>
      </w:r>
      <w:r w:rsidRPr="00B52209">
        <w:rPr>
          <w:rFonts w:cs="Arial"/>
        </w:rPr>
        <w:t>.</w:t>
      </w:r>
      <w:bookmarkStart w:id="56" w:name="_Ref524517546"/>
    </w:p>
    <w:bookmarkEnd w:id="18"/>
    <w:bookmarkEnd w:id="56"/>
    <w:p w14:paraId="511F6AEC" w14:textId="120A47D8" w:rsidR="00D477F3" w:rsidRPr="00E15ABF" w:rsidRDefault="00D477F3" w:rsidP="00D477F3">
      <w:pPr>
        <w:pStyle w:val="TSlneksmlouvy"/>
        <w:numPr>
          <w:ilvl w:val="0"/>
          <w:numId w:val="3"/>
        </w:numPr>
      </w:pPr>
      <w:r>
        <w:br/>
      </w:r>
      <w:r w:rsidR="003300C6">
        <w:t xml:space="preserve">Vzájemný provoz Stavby a </w:t>
      </w:r>
      <w:proofErr w:type="spellStart"/>
      <w:r w:rsidR="003300C6">
        <w:t>Přípolože</w:t>
      </w:r>
      <w:proofErr w:type="spellEnd"/>
    </w:p>
    <w:p w14:paraId="3D55B05C" w14:textId="77777777" w:rsidR="00D477F3" w:rsidRDefault="00D477F3" w:rsidP="00D477F3">
      <w:pPr>
        <w:pStyle w:val="TSTextlnkuslovan"/>
        <w:numPr>
          <w:ilvl w:val="1"/>
          <w:numId w:val="3"/>
        </w:numPr>
      </w:pPr>
      <w:r>
        <w:t xml:space="preserve">Smluvní strany jsou povinny počínat si tak, aby nepoškozovaly majetek druhé smluvní strany. </w:t>
      </w:r>
    </w:p>
    <w:p w14:paraId="1D89AD95" w14:textId="40CC8F93" w:rsidR="00BE1BDF" w:rsidRDefault="003300C6" w:rsidP="00D477F3">
      <w:pPr>
        <w:pStyle w:val="TSTextlnkuslovan"/>
        <w:numPr>
          <w:ilvl w:val="1"/>
          <w:numId w:val="3"/>
        </w:numPr>
      </w:pPr>
      <w:r>
        <w:t>Smluvní strany jsou</w:t>
      </w:r>
      <w:r w:rsidR="00D477F3">
        <w:t xml:space="preserve"> oprávněn</w:t>
      </w:r>
      <w:ins w:id="57" w:author="Longinová Irena" w:date="2025-01-28T12:11:00Z">
        <w:r w:rsidR="00775C98">
          <w:t>y</w:t>
        </w:r>
      </w:ins>
      <w:r w:rsidR="00D477F3">
        <w:t xml:space="preserve"> provádět stavební úpravy, plánované opravy či rekonstrukci</w:t>
      </w:r>
      <w:r>
        <w:t xml:space="preserve"> Stavby a </w:t>
      </w:r>
      <w:proofErr w:type="spellStart"/>
      <w:r>
        <w:t>Přípolože</w:t>
      </w:r>
      <w:proofErr w:type="spellEnd"/>
      <w:r>
        <w:t xml:space="preserve"> ve vzájemných ochranných pásmech</w:t>
      </w:r>
      <w:r w:rsidR="00D477F3">
        <w:t xml:space="preserve">. V takovém případě </w:t>
      </w:r>
      <w:r>
        <w:t>smluvní stran, která tyto činnosti hodlá realizovat</w:t>
      </w:r>
      <w:r w:rsidR="00D477F3">
        <w:t> </w:t>
      </w:r>
      <w:r>
        <w:t>je povinná</w:t>
      </w:r>
      <w:r w:rsidR="00D477F3">
        <w:t xml:space="preserve"> v dostatečném předstihu před jejich provedením písemně ohlásit </w:t>
      </w:r>
      <w:r>
        <w:t>druhé smluvní straně</w:t>
      </w:r>
      <w:r w:rsidR="00D477F3">
        <w:t xml:space="preserve">, vyjma havárií, které oznámí </w:t>
      </w:r>
      <w:r w:rsidR="00254B49">
        <w:t>druhé smluvní straně</w:t>
      </w:r>
      <w:r w:rsidR="00D477F3">
        <w:t xml:space="preserve"> do </w:t>
      </w:r>
      <w:r w:rsidR="00D477F3" w:rsidRPr="00D477F3">
        <w:rPr>
          <w:highlight w:val="yellow"/>
        </w:rPr>
        <w:t>čtrnácti (14)</w:t>
      </w:r>
      <w:r w:rsidR="00D477F3">
        <w:t xml:space="preserve"> dnů od jejich zjištění.</w:t>
      </w:r>
    </w:p>
    <w:p w14:paraId="45C8909A" w14:textId="48876ED9" w:rsidR="00D477F3" w:rsidRDefault="00BE1BDF" w:rsidP="00BE1BDF">
      <w:pPr>
        <w:pStyle w:val="TSlneksmlouvy"/>
        <w:numPr>
          <w:ilvl w:val="0"/>
          <w:numId w:val="3"/>
        </w:numPr>
      </w:pPr>
      <w:r>
        <w:lastRenderedPageBreak/>
        <w:br/>
        <w:t>Uzavření smlouvy o zřízení služebnosti</w:t>
      </w:r>
      <w:r w:rsidR="00D477F3">
        <w:t xml:space="preserve"> </w:t>
      </w:r>
    </w:p>
    <w:p w14:paraId="310D7942" w14:textId="29C13748" w:rsidR="00BE1BDF" w:rsidRPr="00144E66" w:rsidRDefault="00BE1BDF" w:rsidP="00BE1BDF">
      <w:pPr>
        <w:pStyle w:val="TSTextlnkuslovan"/>
        <w:numPr>
          <w:ilvl w:val="1"/>
          <w:numId w:val="3"/>
        </w:numPr>
      </w:pPr>
      <w:bookmarkStart w:id="58" w:name="_Ref275366262"/>
      <w:r w:rsidRPr="009F6358">
        <w:t xml:space="preserve">Předmětem této </w:t>
      </w:r>
      <w:r>
        <w:rPr>
          <w:lang w:eastAsia="en-US"/>
        </w:rPr>
        <w:t>Smlouv</w:t>
      </w:r>
      <w:r w:rsidRPr="009F6358">
        <w:rPr>
          <w:lang w:eastAsia="en-US"/>
        </w:rPr>
        <w:t>y</w:t>
      </w:r>
      <w:r w:rsidRPr="009F6358">
        <w:t xml:space="preserve"> je závazek smluvních stran uzavřít smlouvu o zřízení </w:t>
      </w:r>
      <w:r>
        <w:t>služebnosti</w:t>
      </w:r>
      <w:r w:rsidRPr="009F6358">
        <w:t xml:space="preserve"> na </w:t>
      </w:r>
      <w:r>
        <w:t xml:space="preserve">všech </w:t>
      </w:r>
      <w:r w:rsidRPr="009F6358">
        <w:t xml:space="preserve">pozemcích </w:t>
      </w:r>
      <w:r>
        <w:t xml:space="preserve">Smluvního partnera, v kterých bude umístěna </w:t>
      </w:r>
      <w:proofErr w:type="spellStart"/>
      <w:r>
        <w:t>Přípolož</w:t>
      </w:r>
      <w:proofErr w:type="spellEnd"/>
      <w:r>
        <w:t xml:space="preserve">, a to </w:t>
      </w:r>
      <w:r w:rsidRPr="009F6358">
        <w:t xml:space="preserve">ve znění, které tvoří Přílohu č. </w:t>
      </w:r>
      <w:r>
        <w:t>2</w:t>
      </w:r>
      <w:r w:rsidRPr="009F6358">
        <w:t xml:space="preserve"> této Smlouvy (dále jen „</w:t>
      </w:r>
      <w:r w:rsidRPr="00BE1BDF">
        <w:rPr>
          <w:b/>
        </w:rPr>
        <w:t>budoucí smlouva</w:t>
      </w:r>
      <w:r w:rsidRPr="009F6358">
        <w:t xml:space="preserve">“), a to </w:t>
      </w:r>
      <w:r>
        <w:t xml:space="preserve">nejpozději </w:t>
      </w:r>
      <w:r w:rsidRPr="00144E66">
        <w:t>do šedesáti (60) dnů od doručení</w:t>
      </w:r>
      <w:r w:rsidRPr="00144E66">
        <w:rPr>
          <w:rStyle w:val="Odkaznakoment"/>
        </w:rPr>
        <w:t xml:space="preserve"> </w:t>
      </w:r>
      <w:r w:rsidRPr="00144E66">
        <w:t xml:space="preserve">písemné výzvy </w:t>
      </w:r>
      <w:r>
        <w:t>T-Mobilu</w:t>
      </w:r>
      <w:r w:rsidRPr="00144E66">
        <w:t>.</w:t>
      </w:r>
      <w:bookmarkEnd w:id="58"/>
    </w:p>
    <w:p w14:paraId="6CF19E5C" w14:textId="366090FB" w:rsidR="00BE1BDF" w:rsidRPr="00CA2A8B" w:rsidRDefault="00BE1BDF" w:rsidP="00BE1BDF">
      <w:pPr>
        <w:pStyle w:val="TSTextlnkuslovan"/>
        <w:numPr>
          <w:ilvl w:val="1"/>
          <w:numId w:val="3"/>
        </w:numPr>
      </w:pPr>
      <w:r>
        <w:t>T-Mobile</w:t>
      </w:r>
      <w:r w:rsidRPr="009F6358">
        <w:t xml:space="preserve"> </w:t>
      </w:r>
      <w:r>
        <w:t>vyzve Smluvního partnera</w:t>
      </w:r>
      <w:r w:rsidRPr="009F6358">
        <w:t xml:space="preserve"> k uzavření </w:t>
      </w:r>
      <w:r>
        <w:t>b</w:t>
      </w:r>
      <w:r w:rsidRPr="009F6358">
        <w:t xml:space="preserve">udoucí smlouvy </w:t>
      </w:r>
      <w:r>
        <w:t>po schválení</w:t>
      </w:r>
      <w:r w:rsidRPr="009F6358">
        <w:t xml:space="preserve"> geometrického plánu Katastrálním úřadem pro </w:t>
      </w:r>
      <w:r w:rsidRPr="00BE1BDF">
        <w:rPr>
          <w:highlight w:val="yellow"/>
          <w:lang w:eastAsia="en-US"/>
        </w:rPr>
        <w:fldChar w:fldCharType="begin"/>
      </w:r>
      <w:r w:rsidRPr="00BE1BDF">
        <w:rPr>
          <w:highlight w:val="yellow"/>
          <w:lang w:eastAsia="en-US"/>
        </w:rPr>
        <w:instrText xml:space="preserve"> macrobutton nobutton ___</w:instrText>
      </w:r>
      <w:r w:rsidRPr="00BE1BDF">
        <w:rPr>
          <w:highlight w:val="yellow"/>
          <w:lang w:eastAsia="en-US"/>
        </w:rPr>
        <w:fldChar w:fldCharType="end"/>
      </w:r>
      <w:r w:rsidRPr="009F6358">
        <w:rPr>
          <w:lang w:eastAsia="en-US"/>
        </w:rPr>
        <w:t>,</w:t>
      </w:r>
      <w:r w:rsidRPr="009F6358">
        <w:t xml:space="preserve"> kterým bude zaměřena </w:t>
      </w:r>
      <w:r>
        <w:t>s</w:t>
      </w:r>
      <w:r w:rsidRPr="009F6358">
        <w:t>tavba</w:t>
      </w:r>
      <w:r>
        <w:t xml:space="preserve"> </w:t>
      </w:r>
      <w:proofErr w:type="spellStart"/>
      <w:r>
        <w:t>Přípolože</w:t>
      </w:r>
      <w:proofErr w:type="spellEnd"/>
      <w:r w:rsidRPr="009F6358">
        <w:t xml:space="preserve">, čímž bude přesně vymezen rozsah </w:t>
      </w:r>
      <w:r>
        <w:t>služebnosti</w:t>
      </w:r>
      <w:r w:rsidRPr="009F6358">
        <w:t>, kter</w:t>
      </w:r>
      <w:r>
        <w:t>á</w:t>
      </w:r>
      <w:r w:rsidRPr="009F6358">
        <w:t xml:space="preserve"> je předmětem </w:t>
      </w:r>
      <w:r>
        <w:t>b</w:t>
      </w:r>
      <w:r w:rsidRPr="009F6358">
        <w:t>udoucí smlouvy (dále jen „</w:t>
      </w:r>
      <w:r w:rsidRPr="00BE1BDF">
        <w:rPr>
          <w:b/>
        </w:rPr>
        <w:t>Geometrický plán</w:t>
      </w:r>
      <w:r w:rsidRPr="009F6358">
        <w:t xml:space="preserve">“). S písemnou výzvou dle předchozí věty je </w:t>
      </w:r>
      <w:r>
        <w:t>T-Mobile</w:t>
      </w:r>
      <w:r w:rsidRPr="009F6358">
        <w:t xml:space="preserve"> povinen předložit návrh </w:t>
      </w:r>
      <w:r>
        <w:t>b</w:t>
      </w:r>
      <w:r w:rsidRPr="009F6358">
        <w:t xml:space="preserve">udoucí smlouvy o zřízení </w:t>
      </w:r>
      <w:r>
        <w:t>služebnosti</w:t>
      </w:r>
      <w:r w:rsidRPr="009F6358">
        <w:t xml:space="preserve">, </w:t>
      </w:r>
      <w:r>
        <w:t xml:space="preserve">a to ve znění dle vzoru, který </w:t>
      </w:r>
      <w:r w:rsidRPr="009F6358">
        <w:t xml:space="preserve">tvoří Přílohu č. </w:t>
      </w:r>
      <w:r>
        <w:t>2</w:t>
      </w:r>
      <w:r w:rsidRPr="009F6358">
        <w:t xml:space="preserve"> této Smlouvy. </w:t>
      </w:r>
      <w:r>
        <w:t>Smluvní partner</w:t>
      </w:r>
      <w:r w:rsidRPr="009F6358">
        <w:t xml:space="preserve"> se zavazuje uzavřít předloženou </w:t>
      </w:r>
      <w:r>
        <w:t>b</w:t>
      </w:r>
      <w:r w:rsidRPr="009F6358">
        <w:t xml:space="preserve">udoucí smlouvu </w:t>
      </w:r>
      <w:r w:rsidRPr="00144E66">
        <w:t>do šedesáti (60) dnů od</w:t>
      </w:r>
      <w:r w:rsidRPr="009F6358">
        <w:t xml:space="preserve"> doručení písemné výzvy </w:t>
      </w:r>
      <w:r>
        <w:t>T-Mobilu</w:t>
      </w:r>
      <w:r w:rsidRPr="009F6358">
        <w:t xml:space="preserve"> k jejímu uzavření</w:t>
      </w:r>
      <w:r>
        <w:t xml:space="preserve">, nejpozději však do lhůty stanovené v odst. </w:t>
      </w:r>
      <w:r w:rsidRPr="00CA2A8B">
        <w:fldChar w:fldCharType="begin"/>
      </w:r>
      <w:r w:rsidRPr="00CA2A8B">
        <w:instrText xml:space="preserve"> REF _Ref275366262 \r \h  \* MERGEFORMAT </w:instrText>
      </w:r>
      <w:r w:rsidRPr="00CA2A8B">
        <w:fldChar w:fldCharType="separate"/>
      </w:r>
      <w:r>
        <w:t>4.1</w:t>
      </w:r>
      <w:r w:rsidRPr="00CA2A8B">
        <w:fldChar w:fldCharType="end"/>
      </w:r>
      <w:r w:rsidRPr="00CA2A8B">
        <w:t xml:space="preserve"> této Smlouvy. Dále je </w:t>
      </w:r>
      <w:r>
        <w:t>T-Mobile</w:t>
      </w:r>
      <w:r w:rsidRPr="00CA2A8B">
        <w:t xml:space="preserve"> povinen spolu s písemnou výzvou k uzavření budoucí smlouvy předložit Geometrický plán pro vyznačení služebnosti a znalecký posudek na ocenění služebnosti. Vyhotovení a uhrazení nákladů na vytvoření Geometrického plánu a znaleckého posudku na ocenění služebnosti zajistí </w:t>
      </w:r>
      <w:r>
        <w:t>T-Mobile</w:t>
      </w:r>
      <w:r w:rsidRPr="00CA2A8B">
        <w:t xml:space="preserve">. </w:t>
      </w:r>
    </w:p>
    <w:p w14:paraId="0C5510E8" w14:textId="6B9588C2" w:rsidR="00BE1BDF" w:rsidRPr="00926E42" w:rsidRDefault="00BE1BDF" w:rsidP="00BE1BDF">
      <w:pPr>
        <w:pStyle w:val="TSTextlnkuslovan"/>
        <w:numPr>
          <w:ilvl w:val="1"/>
          <w:numId w:val="3"/>
        </w:numPr>
      </w:pPr>
      <w:r>
        <w:t xml:space="preserve">Cena za zřízení služebnosti </w:t>
      </w:r>
      <w:r w:rsidRPr="00CA2A8B">
        <w:t xml:space="preserve">bude stanovena po dokončení realizace </w:t>
      </w:r>
      <w:r>
        <w:t>s</w:t>
      </w:r>
      <w:r w:rsidRPr="00CA2A8B">
        <w:t xml:space="preserve">tavby </w:t>
      </w:r>
      <w:proofErr w:type="spellStart"/>
      <w:r>
        <w:t>Přípolože</w:t>
      </w:r>
      <w:proofErr w:type="spellEnd"/>
      <w:r>
        <w:t xml:space="preserve"> </w:t>
      </w:r>
      <w:r w:rsidRPr="00CA2A8B">
        <w:t xml:space="preserve">na základě </w:t>
      </w:r>
      <w:del w:id="59" w:author="Longinová Irena" w:date="2025-01-28T12:12:00Z">
        <w:r w:rsidRPr="00CA2A8B" w:rsidDel="00775C98">
          <w:delText>znaleckého</w:delText>
        </w:r>
        <w:r w:rsidDel="00775C98">
          <w:delText xml:space="preserve"> posudku</w:delText>
        </w:r>
        <w:r w:rsidRPr="00CA2A8B" w:rsidDel="00775C98">
          <w:delText>.</w:delText>
        </w:r>
      </w:del>
      <w:commentRangeStart w:id="60"/>
      <w:ins w:id="61" w:author="Longinová Irena" w:date="2025-01-28T12:11:00Z">
        <w:r w:rsidR="00775C98" w:rsidRPr="00775C98">
          <w:t>Ceníku smluvního partnera (Ceníku pro stanovení finančních úhrad při nakládání s nemovitým majetkem města Český Těšín).</w:t>
        </w:r>
      </w:ins>
      <w:commentRangeEnd w:id="60"/>
      <w:ins w:id="62" w:author="Longinová Irena" w:date="2025-01-28T12:12:00Z">
        <w:r w:rsidR="00775C98">
          <w:rPr>
            <w:rStyle w:val="Odkaznakoment"/>
          </w:rPr>
          <w:commentReference w:id="60"/>
        </w:r>
      </w:ins>
    </w:p>
    <w:p w14:paraId="367653E5" w14:textId="77777777" w:rsidR="00BE1BDF" w:rsidRDefault="00BE1BDF" w:rsidP="00BE1BDF">
      <w:pPr>
        <w:pStyle w:val="TSTextlnkuslovan"/>
        <w:numPr>
          <w:ilvl w:val="1"/>
          <w:numId w:val="3"/>
        </w:numPr>
      </w:pPr>
      <w:r w:rsidRPr="009F6358">
        <w:t xml:space="preserve">Smluvní strany se zavazují učinit veškeré kroky nezbytné pro uzavření </w:t>
      </w:r>
      <w:r>
        <w:t>b</w:t>
      </w:r>
      <w:r w:rsidRPr="009F6358">
        <w:t>udoucí smlouvy a zavazují se vzájemně si poskytnout k tomu veškerou potřebnou součinnost.</w:t>
      </w:r>
    </w:p>
    <w:p w14:paraId="747D5A32" w14:textId="12BE18C1" w:rsidR="00BE1BDF" w:rsidRDefault="00BE1BDF" w:rsidP="00BE1BDF">
      <w:pPr>
        <w:pStyle w:val="TSTextlnkuslovan"/>
        <w:numPr>
          <w:ilvl w:val="1"/>
          <w:numId w:val="3"/>
        </w:numPr>
      </w:pPr>
      <w:r>
        <w:t xml:space="preserve">Smluvní partner tímto výslovně uděluje souhlas s realizací, umístěním a provozem stavby </w:t>
      </w:r>
      <w:proofErr w:type="spellStart"/>
      <w:r>
        <w:t>Přípolože</w:t>
      </w:r>
      <w:proofErr w:type="spellEnd"/>
      <w:r>
        <w:t xml:space="preserve"> na všech </w:t>
      </w:r>
      <w:r w:rsidRPr="009F6358">
        <w:t xml:space="preserve">pozemcích </w:t>
      </w:r>
      <w:r>
        <w:t xml:space="preserve">Smluvního partnera, v kterých bude umístěna </w:t>
      </w:r>
      <w:proofErr w:type="spellStart"/>
      <w:r>
        <w:t>Přípolož</w:t>
      </w:r>
      <w:proofErr w:type="spellEnd"/>
      <w:r>
        <w:t xml:space="preserve"> po dobu, než bude uzavřena budoucí smlouva mezi smluvními stranami, a to za podmínek dále uvedených ve Smlouvě.</w:t>
      </w:r>
    </w:p>
    <w:p w14:paraId="51222B51" w14:textId="77777777" w:rsidR="00BE1BDF" w:rsidRDefault="00BE1BDF" w:rsidP="00BE1BDF">
      <w:pPr>
        <w:pStyle w:val="TSTextlnkuslovan"/>
        <w:numPr>
          <w:ilvl w:val="0"/>
          <w:numId w:val="0"/>
        </w:numPr>
        <w:ind w:left="737"/>
      </w:pPr>
    </w:p>
    <w:p w14:paraId="5FDC0C85" w14:textId="4B67EE8D" w:rsidR="00D477F3" w:rsidRPr="006B0AC2" w:rsidRDefault="00D477F3" w:rsidP="00D477F3">
      <w:pPr>
        <w:pStyle w:val="TSlneksmlouvy"/>
        <w:rPr>
          <w:szCs w:val="22"/>
        </w:rPr>
      </w:pPr>
      <w:r w:rsidRPr="006B0AC2">
        <w:rPr>
          <w:szCs w:val="22"/>
        </w:rPr>
        <w:br/>
      </w:r>
      <w:bookmarkStart w:id="63" w:name="_Ref281819832"/>
      <w:r w:rsidRPr="006B0AC2">
        <w:rPr>
          <w:szCs w:val="22"/>
        </w:rPr>
        <w:t>Ochrana obchodního tajemství a důvěrných informací</w:t>
      </w:r>
      <w:bookmarkEnd w:id="63"/>
    </w:p>
    <w:p w14:paraId="00D6DE00" w14:textId="77777777" w:rsidR="00D477F3" w:rsidRPr="006B0AC2" w:rsidRDefault="00D477F3" w:rsidP="00D477F3">
      <w:pPr>
        <w:pStyle w:val="TSTextlnkuslovan"/>
        <w:numPr>
          <w:ilvl w:val="1"/>
          <w:numId w:val="1"/>
        </w:numPr>
        <w:rPr>
          <w:rFonts w:cs="Arial"/>
          <w:szCs w:val="22"/>
          <w:lang w:eastAsia="en-US"/>
        </w:rPr>
      </w:pPr>
      <w:r w:rsidRPr="006B0AC2">
        <w:rPr>
          <w:rFonts w:cs="Arial"/>
          <w:szCs w:val="22"/>
          <w:lang w:eastAsia="en-US"/>
        </w:rPr>
        <w:t>Obě smluvní strany berou na vědomí, že tato Smlouva a veškerá práva, povinnosti a závazky z ní vyplývající, tvoří předmět obchodního tajemství ve smyslu příslušných ustanovení občanského zákoníku.</w:t>
      </w:r>
    </w:p>
    <w:p w14:paraId="4E0F5308" w14:textId="77777777" w:rsidR="00D477F3" w:rsidRPr="006B0AC2" w:rsidRDefault="00D477F3" w:rsidP="00D477F3">
      <w:pPr>
        <w:pStyle w:val="TSTextlnkuslovan"/>
        <w:numPr>
          <w:ilvl w:val="1"/>
          <w:numId w:val="1"/>
        </w:numPr>
        <w:rPr>
          <w:rFonts w:cs="Arial"/>
          <w:szCs w:val="22"/>
          <w:lang w:eastAsia="en-US"/>
        </w:rPr>
      </w:pPr>
      <w:r w:rsidRPr="006B0AC2">
        <w:rPr>
          <w:rFonts w:cs="Arial"/>
          <w:szCs w:val="22"/>
          <w:lang w:eastAsia="en-US"/>
        </w:rPr>
        <w:t>Smluvní strany tímto souhlasně prohlašují, že nepovažují za porušení ochrany obchodního tajemství ve smyslu ustanovení §  504 a § 2985 občanského zákoníku či ochrany důvěrných údajů a sdělení dle ustanovení § 1730 občanského zákoníku situace, pokud smluvní strana poskytne v rozsahu nezbytně nutném důvěrné informace dle této Smlouvy svým právním, účetním nebo daňovým poradcům, za předpokladu, že jsou tyto osoby vázány zákonnou nebo smluvní povinností mlčenlivosti alespoň v rozsahu stanoveném v této Smlouvě.</w:t>
      </w:r>
    </w:p>
    <w:p w14:paraId="3CF13A1E" w14:textId="77777777" w:rsidR="00D477F3" w:rsidRPr="006B0AC2" w:rsidRDefault="00D477F3" w:rsidP="00D477F3">
      <w:pPr>
        <w:pStyle w:val="TSTextlnkuslovan"/>
        <w:numPr>
          <w:ilvl w:val="1"/>
          <w:numId w:val="1"/>
        </w:numPr>
        <w:rPr>
          <w:rFonts w:cs="Arial"/>
          <w:szCs w:val="22"/>
          <w:lang w:eastAsia="en-US"/>
        </w:rPr>
      </w:pPr>
      <w:r>
        <w:rPr>
          <w:rFonts w:cs="Arial"/>
          <w:szCs w:val="22"/>
          <w:lang w:eastAsia="en-US"/>
        </w:rPr>
        <w:t>T-Mobile</w:t>
      </w:r>
      <w:r w:rsidRPr="006B0AC2">
        <w:rPr>
          <w:rFonts w:cs="Arial"/>
          <w:szCs w:val="22"/>
          <w:lang w:eastAsia="en-US"/>
        </w:rPr>
        <w:t xml:space="preserve"> je dále oprávněn informace jakkoli vyplývající či související se smluvním vztahem založeným touto Smlouvou sdělovat mezi jednotlivými členy koncernu společnosti </w:t>
      </w:r>
      <w:proofErr w:type="spellStart"/>
      <w:r w:rsidRPr="006B0AC2">
        <w:rPr>
          <w:rFonts w:cs="Arial"/>
          <w:szCs w:val="22"/>
          <w:lang w:eastAsia="en-US"/>
        </w:rPr>
        <w:t>Deutsche</w:t>
      </w:r>
      <w:proofErr w:type="spellEnd"/>
      <w:r w:rsidRPr="006B0AC2">
        <w:rPr>
          <w:rFonts w:cs="Arial"/>
          <w:szCs w:val="22"/>
          <w:lang w:eastAsia="en-US"/>
        </w:rPr>
        <w:t xml:space="preserve"> Telekom AG, jakožto podnikatelského seskupení ve smyslu </w:t>
      </w:r>
      <w:r w:rsidRPr="006B0AC2">
        <w:rPr>
          <w:rFonts w:cs="Arial"/>
          <w:szCs w:val="22"/>
          <w:lang w:eastAsia="en-US"/>
        </w:rPr>
        <w:lastRenderedPageBreak/>
        <w:t>ustanovení § 79 a násl. zákona č. 90/2012 Sb., o obchodních korporacích (dále jen „k</w:t>
      </w:r>
      <w:r>
        <w:rPr>
          <w:rFonts w:cs="Arial"/>
          <w:szCs w:val="22"/>
          <w:lang w:eastAsia="en-US"/>
        </w:rPr>
        <w:t>oncern“), kterého je T-Mobile</w:t>
      </w:r>
      <w:r w:rsidRPr="006B0AC2">
        <w:rPr>
          <w:rFonts w:cs="Arial"/>
          <w:szCs w:val="22"/>
          <w:lang w:eastAsia="en-US"/>
        </w:rPr>
        <w:t xml:space="preserve"> součástí. Případné sdělování takových informací v rámci koncernu je nezbytné především pro výkon vnitřních auditů, které jsou v rámci koncernu jako mezinárodní skupiny prav</w:t>
      </w:r>
      <w:r>
        <w:rPr>
          <w:rFonts w:cs="Arial"/>
          <w:szCs w:val="22"/>
          <w:lang w:eastAsia="en-US"/>
        </w:rPr>
        <w:t>idelně uskutečňovány. T-Mobile</w:t>
      </w:r>
      <w:r w:rsidRPr="006B0AC2">
        <w:rPr>
          <w:rFonts w:cs="Arial"/>
          <w:szCs w:val="22"/>
          <w:lang w:eastAsia="en-US"/>
        </w:rPr>
        <w:t xml:space="preserve"> se zavazuje dbát na to, aby docházelo k takovému sdělování těchto informací pouze v rozsahu nezbytně nutném pro zajištění účelu, pro který mají být tyto informace v rámci koncernu sděleny.</w:t>
      </w:r>
    </w:p>
    <w:p w14:paraId="3ACC9F2C" w14:textId="1EBD3B0F" w:rsidR="00D477F3" w:rsidRPr="006B0AC2" w:rsidRDefault="00D477F3" w:rsidP="00D477F3">
      <w:pPr>
        <w:pStyle w:val="TSlneksmlouvy"/>
        <w:rPr>
          <w:szCs w:val="22"/>
        </w:rPr>
      </w:pPr>
      <w:r w:rsidRPr="002D0175">
        <w:rPr>
          <w:szCs w:val="22"/>
          <w:u w:val="none"/>
        </w:rPr>
        <w:br/>
      </w:r>
      <w:r w:rsidRPr="006B0AC2">
        <w:rPr>
          <w:szCs w:val="22"/>
        </w:rPr>
        <w:t>Rozhodné právo a řešení sporů</w:t>
      </w:r>
    </w:p>
    <w:p w14:paraId="2D933C6B" w14:textId="77777777" w:rsidR="00D477F3" w:rsidRPr="006B0AC2" w:rsidRDefault="00D477F3" w:rsidP="00D477F3">
      <w:pPr>
        <w:pStyle w:val="TSTextlnkuslovan"/>
        <w:numPr>
          <w:ilvl w:val="1"/>
          <w:numId w:val="1"/>
        </w:numPr>
        <w:rPr>
          <w:szCs w:val="22"/>
        </w:rPr>
      </w:pPr>
      <w:r w:rsidRPr="006B0AC2">
        <w:rPr>
          <w:szCs w:val="22"/>
        </w:rPr>
        <w:t>Práva a povinnosti smluvních stran vyplývající z této Smlouvy se řídí občanským zákoníkem a dalšími příslušnými právními předpisy českého právního řádu.</w:t>
      </w:r>
    </w:p>
    <w:p w14:paraId="04819371" w14:textId="77777777" w:rsidR="00D477F3" w:rsidRPr="006B0AC2" w:rsidRDefault="00D477F3" w:rsidP="00D477F3">
      <w:pPr>
        <w:pStyle w:val="TSTextlnkuslovan"/>
        <w:numPr>
          <w:ilvl w:val="1"/>
          <w:numId w:val="1"/>
        </w:numPr>
        <w:rPr>
          <w:szCs w:val="22"/>
        </w:rPr>
      </w:pPr>
      <w:r w:rsidRPr="006B0AC2">
        <w:rPr>
          <w:szCs w:val="22"/>
        </w:rPr>
        <w:t>Smluvní strany se zavazují vyvinout maximální úsilí k odstranění vzájemných sporů vzniklých na základě Smlouvy nebo v souvislosti s ní, včetně sporů o její výklad či platnost a usilovat o smírné vyřešení těchto sporů nejprve prostřednictvím jednání kontaktních osob nebo pověřených zástupců.</w:t>
      </w:r>
    </w:p>
    <w:p w14:paraId="7A01FCDC" w14:textId="77777777" w:rsidR="00D477F3" w:rsidRPr="006B0AC2" w:rsidRDefault="00D477F3" w:rsidP="00D477F3">
      <w:pPr>
        <w:pStyle w:val="TSTextlnkuslovan"/>
        <w:numPr>
          <w:ilvl w:val="1"/>
          <w:numId w:val="1"/>
        </w:numPr>
        <w:rPr>
          <w:szCs w:val="22"/>
        </w:rPr>
      </w:pPr>
      <w:r w:rsidRPr="006B0AC2">
        <w:rPr>
          <w:szCs w:val="22"/>
        </w:rPr>
        <w:t>Veškeré spory, které se smluvním stranám nepodaří vyřešit smírnou cestou, budou řešeny věcně příslušným soudem České republiky. Nestanoví-li zákon výlučnou místní příslušnost soudu, dohodly se smluvní strany, že pro všechny spory vyplývající z této Smlouvy bude místně příslušným obecný soud T-Mobile.</w:t>
      </w:r>
    </w:p>
    <w:p w14:paraId="508FD0D7" w14:textId="3A3866A9" w:rsidR="00D477F3" w:rsidRPr="00D05244" w:rsidRDefault="00D477F3" w:rsidP="00437F79">
      <w:pPr>
        <w:pStyle w:val="TSlneksmlouvy"/>
        <w:rPr>
          <w:szCs w:val="22"/>
        </w:rPr>
      </w:pPr>
      <w:r w:rsidRPr="00437F79">
        <w:rPr>
          <w:szCs w:val="22"/>
          <w:u w:val="none"/>
        </w:rPr>
        <w:tab/>
      </w:r>
      <w:r w:rsidRPr="00437F79">
        <w:rPr>
          <w:szCs w:val="22"/>
          <w:u w:val="none"/>
        </w:rPr>
        <w:br/>
      </w:r>
      <w:r w:rsidRPr="00D05244">
        <w:rPr>
          <w:szCs w:val="22"/>
        </w:rPr>
        <w:t>Závěrečná ustanovení</w:t>
      </w:r>
    </w:p>
    <w:p w14:paraId="48CA1000" w14:textId="77777777" w:rsidR="00D477F3" w:rsidRPr="00437F79" w:rsidRDefault="00D477F3" w:rsidP="00D477F3">
      <w:pPr>
        <w:pStyle w:val="TSTextlnkuslovan"/>
        <w:numPr>
          <w:ilvl w:val="1"/>
          <w:numId w:val="1"/>
        </w:numPr>
        <w:rPr>
          <w:szCs w:val="22"/>
        </w:rPr>
      </w:pPr>
      <w:r w:rsidRPr="00437F79">
        <w:rPr>
          <w:szCs w:val="22"/>
        </w:rPr>
        <w:t>Tato Smlouva nabývá platnosti a účinnosti dnem jejího podpisu oběma smluvními stranami.</w:t>
      </w:r>
    </w:p>
    <w:p w14:paraId="2EF2024A" w14:textId="7FC8E7C0" w:rsidR="00047A61" w:rsidRDefault="00047A61" w:rsidP="00D477F3">
      <w:pPr>
        <w:pStyle w:val="TSTextlnkuslovan"/>
        <w:numPr>
          <w:ilvl w:val="1"/>
          <w:numId w:val="1"/>
        </w:numPr>
        <w:rPr>
          <w:rFonts w:cs="Arial"/>
          <w:lang w:eastAsia="en-US"/>
        </w:rPr>
      </w:pPr>
      <w:r w:rsidRPr="00E809B6">
        <w:t>Podmiňuje-li zákon č. 340/2015 Sb., o registru smluv, ve znění pozdějších předpisů (dále jako „</w:t>
      </w:r>
      <w:r w:rsidRPr="00047A61">
        <w:rPr>
          <w:b/>
          <w:bCs/>
        </w:rPr>
        <w:t>ZRS</w:t>
      </w:r>
      <w:r w:rsidRPr="00E809B6">
        <w:t xml:space="preserve">“), nabytí účinnosti </w:t>
      </w:r>
      <w:r>
        <w:t>S</w:t>
      </w:r>
      <w:r w:rsidRPr="00E809B6">
        <w:t xml:space="preserve">mlouvy jejím uveřejněním v registru smluv dle ZRS, pak bez ohledu na ostatní smluvní ustanovení nabude </w:t>
      </w:r>
      <w:r>
        <w:t>S</w:t>
      </w:r>
      <w:r w:rsidRPr="00E809B6">
        <w:t xml:space="preserve">mlouva účinnosti nejdříve okamžikem jejího uveřejnění v registru smluv dle ZRS. </w:t>
      </w:r>
      <w:r w:rsidRPr="008675A6">
        <w:t xml:space="preserve">Pokud </w:t>
      </w:r>
      <w:r>
        <w:t>S</w:t>
      </w:r>
      <w:r w:rsidRPr="008675A6">
        <w:t>mlouva podléhá povinnosti uveřejnit ji v regis</w:t>
      </w:r>
      <w:r>
        <w:t xml:space="preserve">tru smluv, tak v souladu se ZRS, se Smluvní partner zavazuje, že Smlouvu uveřejní do třiceti (30) dnů ode dne </w:t>
      </w:r>
      <w:r w:rsidRPr="00E15ABF">
        <w:t>p</w:t>
      </w:r>
      <w:r>
        <w:t xml:space="preserve">odpisu Smlouvy oběma smluvními stranami, přičemž </w:t>
      </w:r>
      <w:r w:rsidRPr="008675A6">
        <w:t xml:space="preserve">v rámci uveřejnění </w:t>
      </w:r>
      <w:r>
        <w:t>S</w:t>
      </w:r>
      <w:r w:rsidRPr="008675A6">
        <w:t xml:space="preserve">mlouvy v registru smluv začerní veškeré osobní údaje v této </w:t>
      </w:r>
      <w:r>
        <w:t>S</w:t>
      </w:r>
      <w:r w:rsidRPr="008675A6">
        <w:t>mlouvě obsažené.</w:t>
      </w:r>
    </w:p>
    <w:p w14:paraId="0AD4A3B3" w14:textId="6DCB6517" w:rsidR="00D477F3" w:rsidRDefault="00D477F3" w:rsidP="00D477F3">
      <w:pPr>
        <w:pStyle w:val="TSTextlnkuslovan"/>
        <w:numPr>
          <w:ilvl w:val="1"/>
          <w:numId w:val="1"/>
        </w:numPr>
        <w:rPr>
          <w:rFonts w:cs="Arial"/>
          <w:lang w:eastAsia="en-US"/>
        </w:rPr>
      </w:pPr>
      <w:r w:rsidRPr="00C92FBC">
        <w:rPr>
          <w:rFonts w:cs="Arial"/>
        </w:rPr>
        <w:t>Tato Smlouva představuje úplnou dohodu s</w:t>
      </w:r>
      <w:r>
        <w:rPr>
          <w:rFonts w:cs="Arial"/>
        </w:rPr>
        <w:t>mluvních stran o předmětu této S</w:t>
      </w:r>
      <w:r w:rsidRPr="00C92FBC">
        <w:rPr>
          <w:rFonts w:cs="Arial"/>
        </w:rPr>
        <w:t>mlouvy a nahrazuje veškerá předešlá ujednání smluvních stran ústní i písemná.</w:t>
      </w:r>
    </w:p>
    <w:p w14:paraId="1A98B962" w14:textId="6E158E8F" w:rsidR="00D477F3" w:rsidRDefault="00D477F3" w:rsidP="00D477F3">
      <w:pPr>
        <w:pStyle w:val="TSTextlnkuslovan"/>
        <w:numPr>
          <w:ilvl w:val="1"/>
          <w:numId w:val="1"/>
        </w:numPr>
        <w:rPr>
          <w:rFonts w:cs="Arial"/>
          <w:lang w:eastAsia="en-US"/>
        </w:rPr>
      </w:pPr>
      <w:r w:rsidRPr="00325AAF">
        <w:rPr>
          <w:rFonts w:cs="Arial"/>
          <w:lang w:eastAsia="en-US"/>
        </w:rPr>
        <w:t xml:space="preserve">V souvislosti s uzavřením a plněním Smlouvy dochází ke zpracování osobních údajů fyzické osoby jednající za druhou smluvní stranu nebo fyzické osoby zapojené do procesu plnění Smlouvy (dále společně jako „Subjekt údajů“), a to pro účely: uzavírání a plnění smlouvy; vnitřní administrativní potřeby; ochrana majetku a osob; ochrana právních nároků; tvorba statistik a evidencí; plnění zákonných povinností. Právními důvody ke zpracování jsou oprávněné zájmy (uzavírání a plnění smlouvy, vnitřní administrativní potřeby, ochrana majetku a osob, ochrana právních nároků a tvorba statistik a evidencí) a plnění právních povinností (plnění zákonných povinností) správce. Zpracovávanými osobními údaji jsou identifikační a kontaktní údaje, pracovní </w:t>
      </w:r>
      <w:r w:rsidRPr="00325AAF">
        <w:rPr>
          <w:rFonts w:cs="Arial"/>
          <w:lang w:eastAsia="en-US"/>
        </w:rPr>
        <w:lastRenderedPageBreak/>
        <w:t xml:space="preserve">či korporátní zařazení a záznamy komunikace. V případě přístupu do informačních systémů správce, jsou zpracovávány další údaje, o čemž bude Subjekt údajů poučen v rámci přidělení přístupu. Smluvní strany se zavazují informovat Subjekt údajů (své zaměstnance, pracovníky atp.) o tom, že jejich údaje jsou druhou smluvní stranou, která je v pozici správce, zpracovávány, a to zejména v </w:t>
      </w:r>
      <w:r w:rsidRPr="00047A61">
        <w:rPr>
          <w:rFonts w:cs="Arial"/>
          <w:lang w:eastAsia="en-US"/>
        </w:rPr>
        <w:t xml:space="preserve">rozsahu čl. 13 a násl. </w:t>
      </w:r>
      <w:r w:rsidR="00047A61" w:rsidRPr="00047A61">
        <w:rPr>
          <w:lang w:eastAsia="en-US"/>
        </w:rPr>
        <w:t>nařízení Evropského parlamentu a Rady (EU) č. 2016/679</w:t>
      </w:r>
      <w:r w:rsidRPr="00047A61">
        <w:rPr>
          <w:rFonts w:cs="Arial"/>
          <w:lang w:eastAsia="en-US"/>
        </w:rPr>
        <w:t>.</w:t>
      </w:r>
    </w:p>
    <w:p w14:paraId="1CB3AC4A" w14:textId="77777777" w:rsidR="00730AD1" w:rsidRDefault="00730AD1" w:rsidP="00730AD1">
      <w:pPr>
        <w:pStyle w:val="TSTextlnkuslovan"/>
        <w:numPr>
          <w:ilvl w:val="1"/>
          <w:numId w:val="1"/>
        </w:numPr>
      </w:pPr>
      <w:r>
        <w:t>Kontaktními osobami jsou:</w:t>
      </w:r>
    </w:p>
    <w:p w14:paraId="33E54336" w14:textId="77880A96" w:rsidR="00730AD1" w:rsidRPr="001B5D8E" w:rsidRDefault="00730AD1" w:rsidP="00730AD1">
      <w:pPr>
        <w:pStyle w:val="TSTextlnkuslovan"/>
        <w:numPr>
          <w:ilvl w:val="2"/>
          <w:numId w:val="1"/>
        </w:numPr>
      </w:pPr>
      <w:r>
        <w:t>Za Smluvního partnera</w:t>
      </w:r>
      <w:r w:rsidRPr="001B5D8E">
        <w:t>:</w:t>
      </w:r>
    </w:p>
    <w:p w14:paraId="7D504E86" w14:textId="77777777" w:rsidR="00730AD1" w:rsidRPr="001B5D8E" w:rsidRDefault="00730AD1" w:rsidP="00730AD1">
      <w:pPr>
        <w:pStyle w:val="TSTextlnkuslovan"/>
        <w:numPr>
          <w:ilvl w:val="3"/>
          <w:numId w:val="1"/>
        </w:numPr>
      </w:pPr>
      <w:r w:rsidRPr="001B5D8E">
        <w:t>ve věcech smluvních:</w:t>
      </w:r>
    </w:p>
    <w:p w14:paraId="0CE157B4" w14:textId="77777777" w:rsidR="00730AD1" w:rsidRPr="001B5D8E" w:rsidRDefault="00730AD1" w:rsidP="00730AD1">
      <w:pPr>
        <w:pStyle w:val="TSTextlnkuslovan"/>
        <w:numPr>
          <w:ilvl w:val="0"/>
          <w:numId w:val="0"/>
        </w:numPr>
        <w:ind w:left="737" w:firstLine="679"/>
      </w:pPr>
      <w:r w:rsidRPr="000D6041">
        <w:rPr>
          <w:highlight w:val="yellow"/>
          <w:u w:val="single"/>
        </w:rPr>
        <w:fldChar w:fldCharType="begin">
          <w:ffData>
            <w:name w:val="Text2"/>
            <w:enabled/>
            <w:calcOnExit w:val="0"/>
            <w:textInput/>
          </w:ffData>
        </w:fldChar>
      </w:r>
      <w:bookmarkStart w:id="64" w:name="Text2"/>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bookmarkEnd w:id="64"/>
      <w:r w:rsidRPr="001B5D8E">
        <w:t xml:space="preserve">, tel. </w:t>
      </w: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r w:rsidRPr="001B5D8E">
        <w:t xml:space="preserve">, e-mail: </w:t>
      </w: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p>
    <w:p w14:paraId="3BEE52F5" w14:textId="77777777" w:rsidR="00730AD1" w:rsidRPr="001B5D8E" w:rsidRDefault="00730AD1" w:rsidP="00730AD1">
      <w:pPr>
        <w:pStyle w:val="TSTextlnkuslovan"/>
        <w:numPr>
          <w:ilvl w:val="3"/>
          <w:numId w:val="1"/>
        </w:numPr>
      </w:pPr>
      <w:r w:rsidRPr="001B5D8E">
        <w:t>ve věcech technických:</w:t>
      </w:r>
    </w:p>
    <w:p w14:paraId="40F14E2E" w14:textId="77777777" w:rsidR="00730AD1" w:rsidRPr="001B5D8E" w:rsidRDefault="00730AD1" w:rsidP="00730AD1">
      <w:pPr>
        <w:pStyle w:val="TSTextlnkuslovan"/>
        <w:numPr>
          <w:ilvl w:val="0"/>
          <w:numId w:val="0"/>
        </w:numPr>
        <w:ind w:left="1474"/>
      </w:pP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r w:rsidRPr="001B5D8E">
        <w:t xml:space="preserve">, tel. </w:t>
      </w: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r w:rsidRPr="001B5D8E">
        <w:t xml:space="preserve">, e-mail: </w:t>
      </w: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p>
    <w:p w14:paraId="04511800" w14:textId="03D2EAEB" w:rsidR="00730AD1" w:rsidRPr="001B5D8E" w:rsidRDefault="00730AD1" w:rsidP="00730AD1">
      <w:pPr>
        <w:pStyle w:val="TSTextlnkuslovan"/>
        <w:numPr>
          <w:ilvl w:val="2"/>
          <w:numId w:val="1"/>
        </w:numPr>
      </w:pPr>
      <w:r>
        <w:t>Za T-Mobile</w:t>
      </w:r>
      <w:r w:rsidRPr="001B5D8E">
        <w:t>:</w:t>
      </w:r>
    </w:p>
    <w:p w14:paraId="361270F2" w14:textId="77777777" w:rsidR="00730AD1" w:rsidRPr="001B5D8E" w:rsidRDefault="00730AD1" w:rsidP="00730AD1">
      <w:pPr>
        <w:pStyle w:val="TSTextlnkuslovan"/>
        <w:numPr>
          <w:ilvl w:val="3"/>
          <w:numId w:val="1"/>
        </w:numPr>
      </w:pPr>
      <w:r w:rsidRPr="001B5D8E">
        <w:t>ve věcech smluvních:</w:t>
      </w:r>
    </w:p>
    <w:p w14:paraId="7C83CF8C" w14:textId="77777777" w:rsidR="00730AD1" w:rsidRPr="001B5D8E" w:rsidRDefault="00730AD1" w:rsidP="00730AD1">
      <w:pPr>
        <w:pStyle w:val="TSTextlnkuslovan"/>
        <w:numPr>
          <w:ilvl w:val="0"/>
          <w:numId w:val="0"/>
        </w:numPr>
        <w:ind w:left="1474"/>
      </w:pPr>
      <w:r w:rsidRPr="001B5D8E">
        <w:t xml:space="preserve">e-mail: </w:t>
      </w:r>
      <w:hyperlink r:id="rId16" w:history="1">
        <w:r w:rsidRPr="0093590D">
          <w:t>ftth-smlouvy@t-mobile.cz</w:t>
        </w:r>
      </w:hyperlink>
    </w:p>
    <w:p w14:paraId="67BE33AE" w14:textId="77777777" w:rsidR="00730AD1" w:rsidRPr="001B5D8E" w:rsidRDefault="00730AD1" w:rsidP="00730AD1">
      <w:pPr>
        <w:pStyle w:val="TSTextlnkuslovan"/>
        <w:numPr>
          <w:ilvl w:val="3"/>
          <w:numId w:val="1"/>
        </w:numPr>
      </w:pPr>
      <w:r w:rsidRPr="001B5D8E">
        <w:t>ve věcech technických:</w:t>
      </w:r>
    </w:p>
    <w:commentRangeStart w:id="65"/>
    <w:p w14:paraId="06D183F0" w14:textId="77777777" w:rsidR="00730AD1" w:rsidRPr="001B5D8E" w:rsidRDefault="00730AD1" w:rsidP="00730AD1">
      <w:pPr>
        <w:pStyle w:val="TSTextlnkuslovan"/>
        <w:numPr>
          <w:ilvl w:val="0"/>
          <w:numId w:val="0"/>
        </w:numPr>
        <w:ind w:left="1474"/>
      </w:pP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r w:rsidRPr="001B5D8E">
        <w:t xml:space="preserve">, tel. </w:t>
      </w: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r w:rsidRPr="001B5D8E">
        <w:t xml:space="preserve">, e-mail: </w:t>
      </w:r>
      <w:r w:rsidRPr="000D6041">
        <w:rPr>
          <w:highlight w:val="yellow"/>
          <w:u w:val="single"/>
        </w:rPr>
        <w:fldChar w:fldCharType="begin">
          <w:ffData>
            <w:name w:val="Text2"/>
            <w:enabled/>
            <w:calcOnExit w:val="0"/>
            <w:textInput/>
          </w:ffData>
        </w:fldChar>
      </w:r>
      <w:r w:rsidRPr="000D6041">
        <w:rPr>
          <w:highlight w:val="yellow"/>
          <w:u w:val="single"/>
        </w:rPr>
        <w:instrText xml:space="preserve"> FORMTEXT </w:instrText>
      </w:r>
      <w:r w:rsidRPr="000D6041">
        <w:rPr>
          <w:highlight w:val="yellow"/>
          <w:u w:val="single"/>
        </w:rPr>
      </w:r>
      <w:r w:rsidRPr="000D6041">
        <w:rPr>
          <w:highlight w:val="yellow"/>
          <w:u w:val="single"/>
        </w:rPr>
        <w:fldChar w:fldCharType="separate"/>
      </w:r>
      <w:r>
        <w:rPr>
          <w:noProof/>
          <w:highlight w:val="yellow"/>
          <w:u w:val="single"/>
        </w:rPr>
        <w:t> </w:t>
      </w:r>
      <w:r>
        <w:rPr>
          <w:noProof/>
          <w:highlight w:val="yellow"/>
          <w:u w:val="single"/>
        </w:rPr>
        <w:t> </w:t>
      </w:r>
      <w:r>
        <w:rPr>
          <w:noProof/>
          <w:highlight w:val="yellow"/>
          <w:u w:val="single"/>
        </w:rPr>
        <w:t> </w:t>
      </w:r>
      <w:r>
        <w:rPr>
          <w:noProof/>
          <w:highlight w:val="yellow"/>
          <w:u w:val="single"/>
        </w:rPr>
        <w:t> </w:t>
      </w:r>
      <w:r>
        <w:rPr>
          <w:noProof/>
          <w:highlight w:val="yellow"/>
          <w:u w:val="single"/>
        </w:rPr>
        <w:t> </w:t>
      </w:r>
      <w:r w:rsidRPr="000D6041">
        <w:rPr>
          <w:highlight w:val="yellow"/>
          <w:u w:val="single"/>
        </w:rPr>
        <w:fldChar w:fldCharType="end"/>
      </w:r>
      <w:commentRangeEnd w:id="65"/>
      <w:r>
        <w:rPr>
          <w:rStyle w:val="Odkaznakoment"/>
        </w:rPr>
        <w:commentReference w:id="65"/>
      </w:r>
    </w:p>
    <w:p w14:paraId="4C0AE74E" w14:textId="71BD4B12" w:rsidR="00730AD1" w:rsidRPr="00730AD1" w:rsidRDefault="00730AD1" w:rsidP="00730AD1">
      <w:pPr>
        <w:pStyle w:val="TSTextlnkuslovan"/>
        <w:numPr>
          <w:ilvl w:val="0"/>
          <w:numId w:val="0"/>
        </w:numPr>
        <w:ind w:left="737" w:hanging="29"/>
      </w:pPr>
      <w:r>
        <w:t>Kontaktní osoby je možné měnit jednostranným oznámením příslušné smluvní strany prokazatelně doručeným druhé smluvní straně.</w:t>
      </w:r>
    </w:p>
    <w:p w14:paraId="7AE9D1E9" w14:textId="77777777" w:rsidR="00E52E7E" w:rsidRDefault="00E52E7E" w:rsidP="00E52E7E">
      <w:pPr>
        <w:pStyle w:val="TSTextlnkuslovan"/>
        <w:numPr>
          <w:ilvl w:val="1"/>
          <w:numId w:val="1"/>
        </w:numPr>
      </w:pPr>
      <w:r w:rsidRPr="00A7267E">
        <w:t xml:space="preserve">Smluvní strany se dohodly, že tato Smlouva se uzavírá v písemné formě a bude podepsána elektronickým podpisem jednajících osob prostřednictvím platformy </w:t>
      </w:r>
      <w:proofErr w:type="spellStart"/>
      <w:r w:rsidRPr="00A7267E">
        <w:t>Docusign</w:t>
      </w:r>
      <w:proofErr w:type="spellEnd"/>
      <w:r w:rsidRPr="00A7267E">
        <w:t xml:space="preserve"> použitím elektronického podpisu </w:t>
      </w:r>
      <w:proofErr w:type="spellStart"/>
      <w:r w:rsidRPr="00A7267E">
        <w:t>DocuSign</w:t>
      </w:r>
      <w:proofErr w:type="spellEnd"/>
      <w:r w:rsidRPr="00A7267E">
        <w:t xml:space="preserve"> Express </w:t>
      </w:r>
      <w:proofErr w:type="spellStart"/>
      <w:r w:rsidRPr="00A7267E">
        <w:t>Signature</w:t>
      </w:r>
      <w:proofErr w:type="spellEnd"/>
      <w:r w:rsidRPr="00A7267E">
        <w:t xml:space="preserve"> v souladu s nařízením </w:t>
      </w:r>
      <w:proofErr w:type="spellStart"/>
      <w:r w:rsidRPr="00A7267E">
        <w:t>eIDAS</w:t>
      </w:r>
      <w:proofErr w:type="spellEnd"/>
      <w:r w:rsidRPr="00A7267E">
        <w:t xml:space="preserve"> (EU) č. 910/2014 a příslušnými právními předpisy v oblasti elektronického podpisu, a to v jednom nebo více stejnopisech, z nichž každý bude považován za originál. Změny této Smlouvy lze provést pouze na základě písemné dohody smluvních stran, která bude podepsána prostřednictvím stejného typu elektronického podpisu jednajících osob, který byl použit k podpisu této Smlouvy. Od tohoto požadavku lze upustit pouze písemnou dohodou, která bude také podepsána pomocí elektronického podpisu jednajících osob. K této smlouvě neexistují a nebudou ani v budoucnu uzavřeny žádné ústní doplňky. Jakékoli úkony týkající se nebo související s touto Smlouvou (např. výpověď, odstoupení, uznání dluhu) je možné uskutečnit pouze na základě písemného úkonu příslušné smluvní strany, který bude podepsán také prostřednictvím stejného typu elektronického podpisu jednajících osob, který byl použitý na podpis této Smlouvy.</w:t>
      </w:r>
    </w:p>
    <w:p w14:paraId="32C7D42C" w14:textId="77777777" w:rsidR="00D477F3" w:rsidRDefault="00D477F3" w:rsidP="00D477F3">
      <w:pPr>
        <w:pStyle w:val="TSTextlnkuslovan"/>
        <w:numPr>
          <w:ilvl w:val="1"/>
          <w:numId w:val="1"/>
        </w:numPr>
        <w:rPr>
          <w:rFonts w:cs="Arial"/>
          <w:lang w:eastAsia="en-US"/>
        </w:rPr>
      </w:pPr>
      <w:r w:rsidRPr="00325AAF">
        <w:rPr>
          <w:rFonts w:cs="Arial"/>
        </w:rPr>
        <w:t>Veškerá práva a povinnosti vyplývající z této Smlouvy přecházejí, pokud to povaha těchto práv a povinností nevylučuje, na právní nástupce smluvních stran.</w:t>
      </w:r>
    </w:p>
    <w:p w14:paraId="37237C1E" w14:textId="77777777" w:rsidR="00D477F3" w:rsidRPr="00325AAF" w:rsidRDefault="00D477F3" w:rsidP="00D477F3">
      <w:pPr>
        <w:pStyle w:val="TSTextlnkuslovan"/>
        <w:numPr>
          <w:ilvl w:val="1"/>
          <w:numId w:val="1"/>
        </w:numPr>
        <w:rPr>
          <w:rFonts w:cs="Arial"/>
          <w:lang w:eastAsia="en-US"/>
        </w:rPr>
      </w:pPr>
      <w:r w:rsidRPr="00325AAF">
        <w:rPr>
          <w:rFonts w:cs="Arial"/>
        </w:rPr>
        <w:t>Nedílnou součást Smlouvy tvoří tyto přílohy:</w:t>
      </w:r>
    </w:p>
    <w:tbl>
      <w:tblPr>
        <w:tblW w:w="5000" w:type="pct"/>
        <w:jc w:val="center"/>
        <w:tblLook w:val="01E0" w:firstRow="1" w:lastRow="1" w:firstColumn="1" w:lastColumn="1" w:noHBand="0" w:noVBand="0"/>
      </w:tblPr>
      <w:tblGrid>
        <w:gridCol w:w="4071"/>
        <w:gridCol w:w="4999"/>
      </w:tblGrid>
      <w:tr w:rsidR="00D477F3" w:rsidRPr="00C92FBC" w14:paraId="0A50195C" w14:textId="77777777" w:rsidTr="007758EC">
        <w:trPr>
          <w:jc w:val="center"/>
        </w:trPr>
        <w:tc>
          <w:tcPr>
            <w:tcW w:w="2244" w:type="pct"/>
          </w:tcPr>
          <w:p w14:paraId="5DAEF17C" w14:textId="6251383D" w:rsidR="00D477F3" w:rsidRPr="00C92FBC" w:rsidRDefault="00D477F3" w:rsidP="001F0191">
            <w:pPr>
              <w:pStyle w:val="RLSeznamploh"/>
              <w:rPr>
                <w:rFonts w:ascii="Arial" w:hAnsi="Arial" w:cs="Arial"/>
              </w:rPr>
            </w:pPr>
            <w:bookmarkStart w:id="66" w:name="ListAnnex02"/>
            <w:r w:rsidRPr="00083EBE">
              <w:rPr>
                <w:rFonts w:ascii="Arial" w:hAnsi="Arial" w:cs="Arial"/>
              </w:rPr>
              <w:t xml:space="preserve">Příloha č. </w:t>
            </w:r>
            <w:bookmarkEnd w:id="66"/>
            <w:r w:rsidR="005A2AC1">
              <w:rPr>
                <w:rFonts w:ascii="Arial" w:hAnsi="Arial" w:cs="Arial"/>
              </w:rPr>
              <w:t>1</w:t>
            </w:r>
            <w:r w:rsidRPr="00C92FBC">
              <w:rPr>
                <w:rFonts w:ascii="Arial" w:hAnsi="Arial" w:cs="Arial"/>
              </w:rPr>
              <w:t>:</w:t>
            </w:r>
          </w:p>
        </w:tc>
        <w:tc>
          <w:tcPr>
            <w:tcW w:w="2756" w:type="pct"/>
          </w:tcPr>
          <w:p w14:paraId="26D9BDB9" w14:textId="0ABC8236" w:rsidR="00D477F3" w:rsidRPr="00C92FBC" w:rsidRDefault="00D477F3" w:rsidP="001F0191">
            <w:pPr>
              <w:rPr>
                <w:rFonts w:cs="Arial"/>
              </w:rPr>
            </w:pPr>
            <w:r>
              <w:rPr>
                <w:rFonts w:cs="Arial"/>
              </w:rPr>
              <w:t>Technické řešení</w:t>
            </w:r>
            <w:r w:rsidR="005A2AC1">
              <w:rPr>
                <w:rFonts w:cs="Arial"/>
              </w:rPr>
              <w:t xml:space="preserve"> </w:t>
            </w:r>
            <w:proofErr w:type="spellStart"/>
            <w:r w:rsidR="005A2AC1">
              <w:rPr>
                <w:rFonts w:cs="Arial"/>
              </w:rPr>
              <w:t>Přípolože</w:t>
            </w:r>
            <w:proofErr w:type="spellEnd"/>
          </w:p>
        </w:tc>
      </w:tr>
      <w:tr w:rsidR="00BE1BDF" w:rsidRPr="00C92FBC" w14:paraId="3933462B" w14:textId="77777777" w:rsidTr="007758EC">
        <w:trPr>
          <w:jc w:val="center"/>
        </w:trPr>
        <w:tc>
          <w:tcPr>
            <w:tcW w:w="2244" w:type="pct"/>
          </w:tcPr>
          <w:p w14:paraId="1AFB7392" w14:textId="0BC5AD91" w:rsidR="00BE1BDF" w:rsidRPr="00083EBE" w:rsidRDefault="00BE1BDF" w:rsidP="00BE1BDF">
            <w:pPr>
              <w:pStyle w:val="RLSeznamploh"/>
              <w:rPr>
                <w:rFonts w:ascii="Arial" w:hAnsi="Arial" w:cs="Arial"/>
              </w:rPr>
            </w:pPr>
            <w:r w:rsidRPr="00083EBE">
              <w:rPr>
                <w:rFonts w:ascii="Arial" w:hAnsi="Arial" w:cs="Arial"/>
              </w:rPr>
              <w:t xml:space="preserve">Příloha č. </w:t>
            </w:r>
            <w:r w:rsidR="00730AD1">
              <w:rPr>
                <w:rFonts w:ascii="Arial" w:hAnsi="Arial" w:cs="Arial"/>
              </w:rPr>
              <w:t>2</w:t>
            </w:r>
            <w:r w:rsidRPr="00C92FBC">
              <w:rPr>
                <w:rFonts w:ascii="Arial" w:hAnsi="Arial" w:cs="Arial"/>
              </w:rPr>
              <w:t>:</w:t>
            </w:r>
          </w:p>
        </w:tc>
        <w:tc>
          <w:tcPr>
            <w:tcW w:w="2756" w:type="pct"/>
          </w:tcPr>
          <w:p w14:paraId="3B8D5CF0" w14:textId="2679EE91" w:rsidR="00BE1BDF" w:rsidRDefault="00730AD1" w:rsidP="00BE1BDF">
            <w:pPr>
              <w:rPr>
                <w:rFonts w:cs="Arial"/>
              </w:rPr>
            </w:pPr>
            <w:r>
              <w:rPr>
                <w:rFonts w:cs="Arial"/>
              </w:rPr>
              <w:t>Smlouva o zřízení služebnosti</w:t>
            </w:r>
          </w:p>
        </w:tc>
      </w:tr>
    </w:tbl>
    <w:p w14:paraId="00A78068" w14:textId="77777777" w:rsidR="00D05244" w:rsidRDefault="00D05244" w:rsidP="00D477F3">
      <w:pPr>
        <w:pStyle w:val="RLProhlensmluvnchstran"/>
        <w:rPr>
          <w:rFonts w:ascii="Arial" w:hAnsi="Arial" w:cs="Arial"/>
        </w:rPr>
      </w:pPr>
    </w:p>
    <w:p w14:paraId="42C30AEB" w14:textId="2EEE2252" w:rsidR="00D477F3" w:rsidRPr="00E5426D" w:rsidRDefault="00D477F3" w:rsidP="00D477F3">
      <w:pPr>
        <w:pStyle w:val="RLProhlensmluvnchstran"/>
        <w:rPr>
          <w:rFonts w:ascii="Arial" w:hAnsi="Arial" w:cs="Arial"/>
        </w:rPr>
      </w:pPr>
      <w:r w:rsidRPr="00E5426D">
        <w:rPr>
          <w:rFonts w:ascii="Arial" w:hAnsi="Arial" w:cs="Arial"/>
        </w:rPr>
        <w:lastRenderedPageBreak/>
        <w:t>Smluvní strany prohlašují, že si tuto Smlouvu přečetly, že s jejím obsahem souhlasí a na důkaz toho k ní připojují svoje podpisy.</w:t>
      </w:r>
    </w:p>
    <w:p w14:paraId="4F86B9F4" w14:textId="77777777" w:rsidR="00D477F3" w:rsidRPr="00E5426D" w:rsidRDefault="00D477F3" w:rsidP="00D477F3">
      <w:pPr>
        <w:pStyle w:val="RLProhlensmluvnchstran"/>
        <w:rPr>
          <w:rFonts w:ascii="Arial" w:hAnsi="Arial" w:cs="Arial"/>
        </w:rPr>
      </w:pPr>
    </w:p>
    <w:tbl>
      <w:tblPr>
        <w:tblW w:w="0" w:type="auto"/>
        <w:jc w:val="center"/>
        <w:tblLook w:val="01E0" w:firstRow="1" w:lastRow="1" w:firstColumn="1" w:lastColumn="1" w:noHBand="0" w:noVBand="0"/>
      </w:tblPr>
      <w:tblGrid>
        <w:gridCol w:w="4636"/>
        <w:gridCol w:w="4434"/>
      </w:tblGrid>
      <w:tr w:rsidR="00D477F3" w:rsidRPr="00E5426D" w14:paraId="49CC1619" w14:textId="77777777" w:rsidTr="00205718">
        <w:trPr>
          <w:jc w:val="center"/>
        </w:trPr>
        <w:tc>
          <w:tcPr>
            <w:tcW w:w="4678" w:type="dxa"/>
          </w:tcPr>
          <w:p w14:paraId="7E98A4A5" w14:textId="77777777" w:rsidR="00D477F3" w:rsidRPr="00E5426D" w:rsidRDefault="00D477F3" w:rsidP="007758EC">
            <w:pPr>
              <w:pStyle w:val="RLProhlensmluvnchstran"/>
              <w:rPr>
                <w:rFonts w:ascii="Arial" w:hAnsi="Arial" w:cs="Arial"/>
              </w:rPr>
            </w:pPr>
            <w:r w:rsidRPr="00E5426D">
              <w:rPr>
                <w:rFonts w:ascii="Arial" w:hAnsi="Arial" w:cs="Arial"/>
                <w:bCs/>
                <w:color w:val="000000"/>
                <w:szCs w:val="22"/>
              </w:rPr>
              <w:t xml:space="preserve">T-Mobile </w:t>
            </w:r>
          </w:p>
          <w:p w14:paraId="40F15A6F" w14:textId="77777777" w:rsidR="00D477F3" w:rsidRPr="00E5426D" w:rsidRDefault="00D477F3" w:rsidP="007758EC">
            <w:pPr>
              <w:pStyle w:val="RLdajeosmluvnstran"/>
              <w:rPr>
                <w:rFonts w:ascii="Arial" w:hAnsi="Arial" w:cs="Arial"/>
              </w:rPr>
            </w:pPr>
          </w:p>
          <w:p w14:paraId="06271DFC" w14:textId="77777777" w:rsidR="00D477F3" w:rsidRPr="00E5426D" w:rsidRDefault="00D477F3" w:rsidP="007758EC">
            <w:pPr>
              <w:pStyle w:val="RLdajeosmluvnstran"/>
              <w:rPr>
                <w:rFonts w:ascii="Arial" w:hAnsi="Arial" w:cs="Arial"/>
              </w:rPr>
            </w:pPr>
            <w:r w:rsidRPr="00E5426D">
              <w:rPr>
                <w:rFonts w:ascii="Arial" w:hAnsi="Arial" w:cs="Arial"/>
              </w:rPr>
              <w:t>V _____________ dne _____________</w:t>
            </w:r>
          </w:p>
          <w:p w14:paraId="25B5EEDE" w14:textId="77777777" w:rsidR="00D477F3" w:rsidRPr="00E5426D" w:rsidRDefault="00D477F3" w:rsidP="007758EC">
            <w:pPr>
              <w:rPr>
                <w:rFonts w:cs="Arial"/>
              </w:rPr>
            </w:pPr>
          </w:p>
        </w:tc>
        <w:tc>
          <w:tcPr>
            <w:tcW w:w="4392" w:type="dxa"/>
          </w:tcPr>
          <w:p w14:paraId="4F997577" w14:textId="77777777" w:rsidR="00D477F3" w:rsidRPr="00C92FBC" w:rsidRDefault="00D477F3" w:rsidP="007758EC">
            <w:pPr>
              <w:spacing w:after="80"/>
              <w:jc w:val="center"/>
              <w:rPr>
                <w:rFonts w:cs="Arial"/>
                <w:b/>
                <w:szCs w:val="22"/>
              </w:rPr>
            </w:pPr>
            <w:r>
              <w:rPr>
                <w:rFonts w:cs="Arial"/>
                <w:b/>
                <w:szCs w:val="22"/>
              </w:rPr>
              <w:t>Smluvní partner</w:t>
            </w:r>
          </w:p>
          <w:p w14:paraId="4D3C469F" w14:textId="77777777" w:rsidR="00D477F3" w:rsidRPr="00E5426D" w:rsidRDefault="00D477F3" w:rsidP="007758EC">
            <w:pPr>
              <w:pStyle w:val="RLdajeosmluvnstran"/>
              <w:rPr>
                <w:rFonts w:ascii="Arial" w:hAnsi="Arial" w:cs="Arial"/>
              </w:rPr>
            </w:pPr>
          </w:p>
          <w:p w14:paraId="1C6E2D49" w14:textId="77777777" w:rsidR="00D477F3" w:rsidRPr="00E5426D" w:rsidRDefault="00D477F3" w:rsidP="007758EC">
            <w:pPr>
              <w:pStyle w:val="RLdajeosmluvnstran"/>
              <w:rPr>
                <w:rFonts w:ascii="Arial" w:hAnsi="Arial" w:cs="Arial"/>
              </w:rPr>
            </w:pPr>
            <w:r w:rsidRPr="00E5426D">
              <w:rPr>
                <w:rFonts w:ascii="Arial" w:hAnsi="Arial" w:cs="Arial"/>
              </w:rPr>
              <w:t>V _____________ dne _____________</w:t>
            </w:r>
          </w:p>
        </w:tc>
      </w:tr>
      <w:tr w:rsidR="00D477F3" w:rsidRPr="00E5426D" w14:paraId="5C54A2CE" w14:textId="77777777" w:rsidTr="00205718">
        <w:trPr>
          <w:jc w:val="center"/>
        </w:trPr>
        <w:tc>
          <w:tcPr>
            <w:tcW w:w="4678" w:type="dxa"/>
          </w:tcPr>
          <w:p w14:paraId="357888FC" w14:textId="5419855E" w:rsidR="00D477F3" w:rsidRPr="00E5426D" w:rsidRDefault="00D477F3" w:rsidP="007758EC">
            <w:pPr>
              <w:pStyle w:val="RLdajeosmluvnstran"/>
              <w:rPr>
                <w:rFonts w:ascii="Arial" w:hAnsi="Arial" w:cs="Arial"/>
              </w:rPr>
            </w:pPr>
            <w:r w:rsidRPr="00E5426D">
              <w:rPr>
                <w:rFonts w:ascii="Arial" w:hAnsi="Arial" w:cs="Arial"/>
              </w:rPr>
              <w:t>.....................................................................</w:t>
            </w:r>
          </w:p>
          <w:p w14:paraId="6C2C0575" w14:textId="77777777" w:rsidR="00D477F3" w:rsidRPr="00E5426D" w:rsidRDefault="00D477F3" w:rsidP="007758EC">
            <w:pPr>
              <w:pStyle w:val="RLProhlensmluvnch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[obchodní jméno]</w:instrText>
            </w:r>
            <w:r w:rsidRPr="00E5426D">
              <w:rPr>
                <w:rFonts w:ascii="Arial" w:hAnsi="Arial" w:cs="Arial"/>
                <w:highlight w:val="yellow"/>
              </w:rPr>
              <w:fldChar w:fldCharType="end"/>
            </w:r>
          </w:p>
          <w:p w14:paraId="6FDA5881" w14:textId="77777777" w:rsidR="00D477F3" w:rsidRPr="00E5426D" w:rsidRDefault="00D477F3" w:rsidP="007758EC">
            <w:pPr>
              <w:pStyle w:val="RLdajeosmluvnstran"/>
              <w:rPr>
                <w:rFonts w:ascii="Arial" w:hAnsi="Arial" w:cs="Arial"/>
              </w:rPr>
            </w:pPr>
            <w:r w:rsidRPr="00E5426D">
              <w:rPr>
                <w:rFonts w:ascii="Arial" w:hAnsi="Arial" w:cs="Arial"/>
                <w:highlight w:val="yellow"/>
              </w:rPr>
              <w:fldChar w:fldCharType="begin"/>
            </w:r>
            <w:r w:rsidRPr="00E5426D">
              <w:rPr>
                <w:rFonts w:ascii="Arial" w:hAnsi="Arial" w:cs="Arial"/>
                <w:highlight w:val="yellow"/>
              </w:rPr>
              <w:instrText xml:space="preserve"> macrobutton nobutton [jméno příjmení]</w:instrText>
            </w:r>
            <w:r w:rsidRPr="00E5426D">
              <w:rPr>
                <w:rFonts w:ascii="Arial" w:hAnsi="Arial" w:cs="Arial"/>
                <w:highlight w:val="yellow"/>
              </w:rPr>
              <w:fldChar w:fldCharType="end"/>
            </w:r>
            <w:r w:rsidRPr="00E5426D">
              <w:rPr>
                <w:rFonts w:ascii="Arial" w:hAnsi="Arial" w:cs="Arial"/>
              </w:rPr>
              <w:t xml:space="preserve">, </w:t>
            </w:r>
            <w:r w:rsidRPr="00E5426D">
              <w:rPr>
                <w:rFonts w:ascii="Arial" w:hAnsi="Arial" w:cs="Arial"/>
                <w:highlight w:val="yellow"/>
              </w:rPr>
              <w:fldChar w:fldCharType="begin"/>
            </w:r>
            <w:r w:rsidRPr="00E5426D">
              <w:rPr>
                <w:rFonts w:ascii="Arial" w:hAnsi="Arial" w:cs="Arial"/>
                <w:highlight w:val="yellow"/>
              </w:rPr>
              <w:instrText xml:space="preserve"> macrobutton nobutton [funkce]</w:instrText>
            </w:r>
            <w:r w:rsidRPr="00E5426D">
              <w:rPr>
                <w:rFonts w:ascii="Arial" w:hAnsi="Arial" w:cs="Arial"/>
                <w:highlight w:val="yellow"/>
              </w:rPr>
              <w:fldChar w:fldCharType="end"/>
            </w:r>
          </w:p>
        </w:tc>
        <w:tc>
          <w:tcPr>
            <w:tcW w:w="4392" w:type="dxa"/>
          </w:tcPr>
          <w:p w14:paraId="26824892" w14:textId="36F432B8" w:rsidR="00D477F3" w:rsidRPr="00E5426D" w:rsidRDefault="00D05244" w:rsidP="007758EC">
            <w:pPr>
              <w:pStyle w:val="RLdajeosmluvnstran"/>
              <w:rPr>
                <w:rFonts w:ascii="Arial" w:hAnsi="Arial" w:cs="Arial"/>
              </w:rPr>
            </w:pPr>
            <w:r w:rsidRPr="00E5426D">
              <w:rPr>
                <w:rFonts w:ascii="Arial" w:hAnsi="Arial" w:cs="Arial"/>
              </w:rPr>
              <w:t>.....................................................................</w:t>
            </w:r>
          </w:p>
          <w:p w14:paraId="6F26DEAE" w14:textId="0C6F7CE8" w:rsidR="00D477F3" w:rsidRPr="00E5426D" w:rsidRDefault="00D477F3" w:rsidP="007758EC">
            <w:pPr>
              <w:pStyle w:val="RLProhlensmluvnchstran"/>
              <w:rPr>
                <w:rFonts w:ascii="Arial" w:hAnsi="Arial" w:cs="Arial"/>
              </w:rPr>
            </w:pPr>
            <w:del w:id="67" w:author="Klimšová Andrea" w:date="2025-02-07T14:06:00Z">
              <w:r w:rsidRPr="00E5426D" w:rsidDel="00732DC2">
                <w:rPr>
                  <w:rFonts w:ascii="Arial" w:hAnsi="Arial" w:cs="Arial"/>
                  <w:highlight w:val="yellow"/>
                </w:rPr>
                <w:fldChar w:fldCharType="begin"/>
              </w:r>
              <w:r w:rsidRPr="00E5426D" w:rsidDel="00732DC2">
                <w:rPr>
                  <w:rFonts w:ascii="Arial" w:hAnsi="Arial" w:cs="Arial"/>
                  <w:highlight w:val="yellow"/>
                </w:rPr>
                <w:delInstrText xml:space="preserve"> macrobutton nobutton [obchodní jméno]</w:delInstrText>
              </w:r>
              <w:r w:rsidRPr="00E5426D" w:rsidDel="00732DC2">
                <w:rPr>
                  <w:rFonts w:ascii="Arial" w:hAnsi="Arial" w:cs="Arial"/>
                  <w:highlight w:val="yellow"/>
                </w:rPr>
                <w:fldChar w:fldCharType="end"/>
              </w:r>
            </w:del>
            <w:ins w:id="68" w:author="Klimšová Andrea" w:date="2025-02-07T14:06:00Z">
              <w:r w:rsidR="00732DC2">
                <w:rPr>
                  <w:rFonts w:ascii="Arial" w:hAnsi="Arial" w:cs="Arial"/>
                  <w:highlight w:val="yellow"/>
                </w:rPr>
                <w:t>město Český Těšín</w:t>
              </w:r>
            </w:ins>
          </w:p>
          <w:p w14:paraId="4139AAA7" w14:textId="3758D5B4" w:rsidR="00D477F3" w:rsidRPr="00E5426D" w:rsidRDefault="00D477F3" w:rsidP="007758EC">
            <w:pPr>
              <w:pStyle w:val="RLdajeosmluvnstran"/>
              <w:rPr>
                <w:rFonts w:ascii="Arial" w:hAnsi="Arial" w:cs="Arial"/>
              </w:rPr>
            </w:pPr>
            <w:del w:id="69" w:author="Klimšová Andrea" w:date="2025-02-07T14:06:00Z">
              <w:r w:rsidRPr="00E5426D" w:rsidDel="00732DC2">
                <w:rPr>
                  <w:rFonts w:ascii="Arial" w:hAnsi="Arial" w:cs="Arial"/>
                  <w:highlight w:val="yellow"/>
                </w:rPr>
                <w:fldChar w:fldCharType="begin"/>
              </w:r>
              <w:r w:rsidRPr="00E5426D" w:rsidDel="00732DC2">
                <w:rPr>
                  <w:rFonts w:ascii="Arial" w:hAnsi="Arial" w:cs="Arial"/>
                  <w:highlight w:val="yellow"/>
                </w:rPr>
                <w:delInstrText xml:space="preserve"> macrobutton nobutton [jméno příjmení]</w:delInstrText>
              </w:r>
              <w:r w:rsidRPr="00E5426D" w:rsidDel="00732DC2">
                <w:rPr>
                  <w:rFonts w:ascii="Arial" w:hAnsi="Arial" w:cs="Arial"/>
                  <w:highlight w:val="yellow"/>
                </w:rPr>
                <w:fldChar w:fldCharType="end"/>
              </w:r>
              <w:r w:rsidRPr="00E5426D" w:rsidDel="00732DC2">
                <w:rPr>
                  <w:rFonts w:ascii="Arial" w:hAnsi="Arial" w:cs="Arial"/>
                </w:rPr>
                <w:delText xml:space="preserve">, </w:delText>
              </w:r>
            </w:del>
            <w:ins w:id="70" w:author="Klimšová Andrea" w:date="2025-02-07T14:06:00Z">
              <w:r w:rsidR="00732DC2">
                <w:rPr>
                  <w:rFonts w:ascii="Arial" w:hAnsi="Arial" w:cs="Arial"/>
                  <w:highlight w:val="yellow"/>
                </w:rPr>
                <w:t>Karel Kula</w:t>
              </w:r>
              <w:r w:rsidR="00732DC2" w:rsidRPr="00E5426D">
                <w:rPr>
                  <w:rFonts w:ascii="Arial" w:hAnsi="Arial" w:cs="Arial"/>
                </w:rPr>
                <w:t xml:space="preserve">, </w:t>
              </w:r>
            </w:ins>
            <w:del w:id="71" w:author="Klimšová Andrea" w:date="2025-02-07T14:06:00Z">
              <w:r w:rsidRPr="00E5426D" w:rsidDel="00732DC2">
                <w:rPr>
                  <w:rFonts w:ascii="Arial" w:hAnsi="Arial" w:cs="Arial"/>
                  <w:highlight w:val="yellow"/>
                </w:rPr>
                <w:fldChar w:fldCharType="begin"/>
              </w:r>
              <w:r w:rsidRPr="00E5426D" w:rsidDel="00732DC2">
                <w:rPr>
                  <w:rFonts w:ascii="Arial" w:hAnsi="Arial" w:cs="Arial"/>
                  <w:highlight w:val="yellow"/>
                </w:rPr>
                <w:delInstrText xml:space="preserve"> macrobutton nobutton [funkce]</w:delInstrText>
              </w:r>
              <w:r w:rsidRPr="00E5426D" w:rsidDel="00732DC2">
                <w:rPr>
                  <w:rFonts w:ascii="Arial" w:hAnsi="Arial" w:cs="Arial"/>
                  <w:highlight w:val="yellow"/>
                </w:rPr>
                <w:fldChar w:fldCharType="end"/>
              </w:r>
            </w:del>
            <w:ins w:id="72" w:author="Klimšová Andrea" w:date="2025-02-07T14:06:00Z">
              <w:r w:rsidR="00732DC2">
                <w:rPr>
                  <w:rFonts w:ascii="Arial" w:hAnsi="Arial" w:cs="Arial"/>
                  <w:highlight w:val="yellow"/>
                </w:rPr>
                <w:t>starosta</w:t>
              </w:r>
            </w:ins>
          </w:p>
        </w:tc>
      </w:tr>
    </w:tbl>
    <w:p w14:paraId="1702EAFC" w14:textId="2A7540AA" w:rsidR="005A2AC1" w:rsidRDefault="005A2AC1" w:rsidP="00D477F3">
      <w:pPr>
        <w:pStyle w:val="RLProhlensmluvnchstran"/>
        <w:rPr>
          <w:rFonts w:ascii="Arial" w:hAnsi="Arial" w:cs="Arial"/>
          <w:lang w:eastAsia="en-US"/>
        </w:rPr>
      </w:pPr>
      <w:r>
        <w:rPr>
          <w:rFonts w:ascii="Arial" w:hAnsi="Arial" w:cs="Arial"/>
          <w:lang w:eastAsia="en-US"/>
        </w:rPr>
        <w:br/>
      </w:r>
    </w:p>
    <w:p w14:paraId="6F3E8A9A" w14:textId="77777777" w:rsidR="005A2AC1" w:rsidRDefault="005A2AC1">
      <w:pPr>
        <w:spacing w:after="0" w:line="240" w:lineRule="auto"/>
        <w:rPr>
          <w:rFonts w:cs="Arial"/>
          <w:b/>
          <w:lang w:eastAsia="en-US"/>
        </w:rPr>
      </w:pPr>
      <w:r>
        <w:rPr>
          <w:rFonts w:cs="Arial"/>
          <w:lang w:eastAsia="en-US"/>
        </w:rPr>
        <w:br w:type="page"/>
      </w:r>
    </w:p>
    <w:p w14:paraId="65FD878F" w14:textId="77777777" w:rsidR="00D477F3" w:rsidRPr="00E5426D" w:rsidRDefault="00D477F3" w:rsidP="00D477F3">
      <w:pPr>
        <w:pStyle w:val="RLProhlensmluvnchstran"/>
        <w:rPr>
          <w:rFonts w:ascii="Arial" w:hAnsi="Arial" w:cs="Arial"/>
          <w:lang w:eastAsia="en-US"/>
        </w:rPr>
        <w:sectPr w:rsidR="00D477F3" w:rsidRPr="00E5426D" w:rsidSect="00D477F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cols w:space="708"/>
          <w:titlePg/>
          <w:docGrid w:linePitch="360"/>
        </w:sectPr>
      </w:pPr>
    </w:p>
    <w:p w14:paraId="4A4653C3" w14:textId="77777777" w:rsidR="00D477F3" w:rsidRPr="00E5426D" w:rsidRDefault="00D477F3" w:rsidP="00D477F3">
      <w:pPr>
        <w:pStyle w:val="RLProhlensmluvnchstran"/>
        <w:rPr>
          <w:rFonts w:ascii="Arial" w:hAnsi="Arial" w:cs="Arial"/>
        </w:rPr>
      </w:pPr>
      <w:r w:rsidRPr="00E5426D">
        <w:rPr>
          <w:rFonts w:ascii="Arial" w:hAnsi="Arial" w:cs="Arial"/>
        </w:rPr>
        <w:lastRenderedPageBreak/>
        <w:t>Příloha č. 1</w:t>
      </w:r>
    </w:p>
    <w:p w14:paraId="340D15FB" w14:textId="1552E50E" w:rsidR="00D477F3" w:rsidRDefault="00D477F3" w:rsidP="00D477F3">
      <w:pPr>
        <w:pStyle w:val="RLProhlensmluvnchstran"/>
        <w:rPr>
          <w:rFonts w:ascii="Arial" w:hAnsi="Arial" w:cs="Arial"/>
        </w:rPr>
      </w:pPr>
      <w:r>
        <w:rPr>
          <w:rFonts w:ascii="Arial" w:hAnsi="Arial" w:cs="Arial"/>
        </w:rPr>
        <w:t>Technické řešení</w:t>
      </w:r>
      <w:r w:rsidR="005A2AC1">
        <w:rPr>
          <w:rFonts w:ascii="Arial" w:hAnsi="Arial" w:cs="Arial"/>
        </w:rPr>
        <w:t xml:space="preserve"> </w:t>
      </w:r>
      <w:proofErr w:type="spellStart"/>
      <w:r w:rsidR="005A2AC1">
        <w:rPr>
          <w:rFonts w:ascii="Arial" w:hAnsi="Arial" w:cs="Arial"/>
        </w:rPr>
        <w:t>Přípolože</w:t>
      </w:r>
      <w:proofErr w:type="spellEnd"/>
    </w:p>
    <w:p w14:paraId="751107D6" w14:textId="7AC036FD" w:rsidR="00D477F3" w:rsidRDefault="00D477F3" w:rsidP="00D477F3">
      <w:pPr>
        <w:pStyle w:val="RLProhlensmluvnchstran"/>
        <w:rPr>
          <w:rFonts w:ascii="Arial" w:hAnsi="Arial" w:cs="Arial"/>
        </w:rPr>
      </w:pPr>
    </w:p>
    <w:bookmarkEnd w:id="1"/>
    <w:p w14:paraId="3B0A8CD5" w14:textId="3BB9A6C1" w:rsidR="005A2AC1" w:rsidRDefault="005A2AC1" w:rsidP="00D477F3">
      <w:pPr>
        <w:pStyle w:val="RLProhlensmluvnchstran"/>
        <w:rPr>
          <w:rFonts w:ascii="Arial" w:hAnsi="Arial" w:cs="Arial"/>
        </w:rPr>
      </w:pPr>
    </w:p>
    <w:p w14:paraId="5C3F057D" w14:textId="4A8DAAEF" w:rsidR="005A2AC1" w:rsidRDefault="005A2AC1" w:rsidP="00D477F3">
      <w:pPr>
        <w:pStyle w:val="RLProhlensmluvnchstran"/>
        <w:rPr>
          <w:rFonts w:ascii="Arial" w:hAnsi="Arial" w:cs="Arial"/>
        </w:rPr>
      </w:pPr>
    </w:p>
    <w:p w14:paraId="37E3659F" w14:textId="6169165D" w:rsidR="005A2AC1" w:rsidRDefault="005A2AC1" w:rsidP="00D477F3">
      <w:pPr>
        <w:pStyle w:val="RLProhlensmluvnchstran"/>
        <w:rPr>
          <w:rFonts w:ascii="Arial" w:hAnsi="Arial" w:cs="Arial"/>
        </w:rPr>
      </w:pPr>
    </w:p>
    <w:bookmarkEnd w:id="0"/>
    <w:p w14:paraId="55D56040" w14:textId="1210FEEF" w:rsidR="00730AD1" w:rsidRDefault="00730AD1">
      <w:pPr>
        <w:spacing w:after="0" w:line="240" w:lineRule="auto"/>
        <w:rPr>
          <w:rFonts w:cs="Arial"/>
          <w:b/>
        </w:rPr>
      </w:pPr>
      <w:r>
        <w:rPr>
          <w:rFonts w:cs="Arial"/>
          <w:b/>
        </w:rPr>
        <w:br w:type="page"/>
      </w:r>
    </w:p>
    <w:p w14:paraId="05D682B7" w14:textId="40420608" w:rsidR="00730AD1" w:rsidRPr="00E5426D" w:rsidRDefault="00730AD1" w:rsidP="00730AD1">
      <w:pPr>
        <w:pStyle w:val="RLProhlensmluvnchstran"/>
        <w:rPr>
          <w:rFonts w:ascii="Arial" w:hAnsi="Arial" w:cs="Arial"/>
        </w:rPr>
      </w:pPr>
      <w:r w:rsidRPr="00E5426D">
        <w:rPr>
          <w:rFonts w:ascii="Arial" w:hAnsi="Arial" w:cs="Arial"/>
        </w:rPr>
        <w:lastRenderedPageBreak/>
        <w:t xml:space="preserve">Příloha č. </w:t>
      </w:r>
      <w:r>
        <w:rPr>
          <w:rFonts w:ascii="Arial" w:hAnsi="Arial" w:cs="Arial"/>
        </w:rPr>
        <w:t>2</w:t>
      </w:r>
    </w:p>
    <w:p w14:paraId="55EAFE52" w14:textId="77777777" w:rsidR="00721564" w:rsidRPr="00F22D41" w:rsidRDefault="00721564" w:rsidP="00721564">
      <w:pPr>
        <w:pStyle w:val="TSNzevsmlouvy"/>
      </w:pPr>
      <w:r>
        <w:t xml:space="preserve">Smlouva o zřízení služebnosti </w:t>
      </w:r>
    </w:p>
    <w:p w14:paraId="332B63B6" w14:textId="77777777" w:rsidR="00721564" w:rsidRDefault="00721564" w:rsidP="00721564">
      <w:pPr>
        <w:pStyle w:val="TSdajeosmluvnstran"/>
      </w:pPr>
    </w:p>
    <w:p w14:paraId="229D0161" w14:textId="77777777" w:rsidR="00721564" w:rsidRPr="006A7E5B" w:rsidRDefault="00721564" w:rsidP="00721564">
      <w:pPr>
        <w:pStyle w:val="TSdajeosmluvnstran"/>
        <w:rPr>
          <w:szCs w:val="22"/>
        </w:rPr>
      </w:pPr>
      <w:r w:rsidRPr="006A7E5B">
        <w:rPr>
          <w:szCs w:val="22"/>
        </w:rPr>
        <w:t>Smluvní strany:</w:t>
      </w:r>
    </w:p>
    <w:p w14:paraId="7C4AABEB" w14:textId="77777777" w:rsidR="00721564" w:rsidRPr="006A7E5B" w:rsidRDefault="00721564" w:rsidP="00721564">
      <w:pPr>
        <w:pStyle w:val="TSdajeosmluvnstran"/>
        <w:rPr>
          <w:szCs w:val="22"/>
        </w:rPr>
      </w:pPr>
    </w:p>
    <w:p w14:paraId="57B253BA" w14:textId="77777777" w:rsidR="00721564" w:rsidRPr="003B4A3E" w:rsidRDefault="00721564" w:rsidP="00721564">
      <w:pPr>
        <w:spacing w:after="80"/>
        <w:jc w:val="both"/>
        <w:rPr>
          <w:rFonts w:cs="Arial"/>
          <w:b/>
          <w:szCs w:val="22"/>
        </w:rPr>
      </w:pPr>
      <w:r w:rsidRPr="003B4A3E">
        <w:rPr>
          <w:rFonts w:cs="Arial"/>
          <w:b/>
          <w:szCs w:val="22"/>
        </w:rPr>
        <w:t>……………………………</w:t>
      </w:r>
    </w:p>
    <w:p w14:paraId="6F42DC10" w14:textId="77777777" w:rsidR="00721564" w:rsidRPr="006A7E5B" w:rsidRDefault="00721564" w:rsidP="00721564">
      <w:pPr>
        <w:tabs>
          <w:tab w:val="left" w:pos="2410"/>
        </w:tabs>
        <w:ind w:firstLine="426"/>
        <w:jc w:val="both"/>
        <w:rPr>
          <w:rFonts w:cs="Arial"/>
          <w:szCs w:val="22"/>
        </w:rPr>
      </w:pPr>
      <w:r>
        <w:rPr>
          <w:rFonts w:cs="Arial"/>
          <w:szCs w:val="22"/>
        </w:rPr>
        <w:t>z</w:t>
      </w:r>
      <w:r w:rsidRPr="006A7E5B">
        <w:rPr>
          <w:rFonts w:cs="Arial"/>
          <w:szCs w:val="22"/>
        </w:rPr>
        <w:t>astoupen</w:t>
      </w:r>
      <w:r>
        <w:rPr>
          <w:rFonts w:cs="Arial"/>
          <w:szCs w:val="22"/>
        </w:rPr>
        <w:t>/a</w:t>
      </w:r>
      <w:r w:rsidRPr="006A7E5B">
        <w:rPr>
          <w:rFonts w:cs="Arial"/>
          <w:szCs w:val="22"/>
        </w:rPr>
        <w:t>:</w:t>
      </w:r>
      <w:r w:rsidRPr="006A7E5B">
        <w:rPr>
          <w:rFonts w:cs="Arial"/>
          <w:szCs w:val="22"/>
        </w:rPr>
        <w:tab/>
        <w:t>…………………………</w:t>
      </w:r>
    </w:p>
    <w:p w14:paraId="73013551" w14:textId="77777777" w:rsidR="00721564" w:rsidRPr="006A7E5B" w:rsidRDefault="00721564" w:rsidP="00721564">
      <w:pPr>
        <w:pStyle w:val="text1"/>
        <w:tabs>
          <w:tab w:val="left" w:pos="2410"/>
        </w:tabs>
        <w:ind w:firstLine="426"/>
        <w:rPr>
          <w:rFonts w:ascii="Arial" w:hAnsi="Arial" w:cs="Arial"/>
          <w:sz w:val="22"/>
          <w:szCs w:val="22"/>
        </w:rPr>
      </w:pPr>
      <w:r w:rsidRPr="006A7E5B">
        <w:rPr>
          <w:rFonts w:ascii="Arial" w:hAnsi="Arial" w:cs="Arial"/>
          <w:sz w:val="22"/>
          <w:szCs w:val="22"/>
        </w:rPr>
        <w:t>se sídlem:</w:t>
      </w:r>
      <w:r w:rsidRPr="006A7E5B">
        <w:rPr>
          <w:rFonts w:ascii="Arial" w:hAnsi="Arial" w:cs="Arial"/>
          <w:sz w:val="22"/>
          <w:szCs w:val="22"/>
        </w:rPr>
        <w:tab/>
        <w:t>…………………………</w:t>
      </w:r>
    </w:p>
    <w:p w14:paraId="106746A9" w14:textId="77777777" w:rsidR="00721564" w:rsidRPr="006A7E5B" w:rsidRDefault="00721564" w:rsidP="00721564">
      <w:pPr>
        <w:tabs>
          <w:tab w:val="left" w:pos="2410"/>
        </w:tabs>
        <w:ind w:firstLine="426"/>
        <w:jc w:val="both"/>
        <w:rPr>
          <w:rFonts w:cs="Arial"/>
          <w:szCs w:val="22"/>
        </w:rPr>
      </w:pPr>
      <w:r w:rsidRPr="006A7E5B">
        <w:rPr>
          <w:rFonts w:cs="Arial"/>
          <w:szCs w:val="22"/>
        </w:rPr>
        <w:t>IČ</w:t>
      </w:r>
      <w:r>
        <w:rPr>
          <w:rFonts w:cs="Arial"/>
          <w:szCs w:val="22"/>
        </w:rPr>
        <w:t>O</w:t>
      </w:r>
      <w:r w:rsidRPr="006A7E5B">
        <w:rPr>
          <w:rFonts w:cs="Arial"/>
          <w:szCs w:val="22"/>
        </w:rPr>
        <w:t xml:space="preserve">: </w:t>
      </w:r>
      <w:r w:rsidRPr="006A7E5B">
        <w:rPr>
          <w:rFonts w:cs="Arial"/>
          <w:szCs w:val="22"/>
        </w:rPr>
        <w:tab/>
        <w:t>…………………………</w:t>
      </w:r>
    </w:p>
    <w:p w14:paraId="650E79F7" w14:textId="77777777" w:rsidR="00721564" w:rsidRPr="006A7E5B" w:rsidRDefault="00721564" w:rsidP="00721564">
      <w:pPr>
        <w:tabs>
          <w:tab w:val="left" w:pos="2410"/>
        </w:tabs>
        <w:ind w:firstLine="426"/>
        <w:jc w:val="both"/>
        <w:rPr>
          <w:rFonts w:cs="Arial"/>
          <w:szCs w:val="22"/>
        </w:rPr>
      </w:pPr>
      <w:r w:rsidRPr="006A7E5B">
        <w:rPr>
          <w:rFonts w:cs="Arial"/>
          <w:szCs w:val="22"/>
        </w:rPr>
        <w:t>DIČ:</w:t>
      </w:r>
      <w:r w:rsidRPr="006A7E5B">
        <w:rPr>
          <w:rFonts w:cs="Arial"/>
          <w:szCs w:val="22"/>
        </w:rPr>
        <w:tab/>
        <w:t>…………………………</w:t>
      </w:r>
    </w:p>
    <w:p w14:paraId="7769D7E3" w14:textId="77777777" w:rsidR="00721564" w:rsidRPr="006A7E5B" w:rsidRDefault="00721564" w:rsidP="00721564">
      <w:pPr>
        <w:tabs>
          <w:tab w:val="left" w:pos="2410"/>
        </w:tabs>
        <w:ind w:firstLine="426"/>
        <w:jc w:val="both"/>
        <w:rPr>
          <w:rFonts w:cs="Arial"/>
          <w:szCs w:val="22"/>
        </w:rPr>
      </w:pPr>
      <w:r w:rsidRPr="006A7E5B">
        <w:rPr>
          <w:rFonts w:cs="Arial"/>
          <w:szCs w:val="22"/>
        </w:rPr>
        <w:t>zápis v OR:</w:t>
      </w:r>
      <w:r w:rsidRPr="006A7E5B">
        <w:rPr>
          <w:rFonts w:cs="Arial"/>
          <w:szCs w:val="22"/>
        </w:rPr>
        <w:tab/>
        <w:t>…………………………</w:t>
      </w:r>
    </w:p>
    <w:p w14:paraId="328C1388" w14:textId="77777777" w:rsidR="00721564" w:rsidRPr="006A7E5B" w:rsidRDefault="00721564" w:rsidP="00721564">
      <w:pPr>
        <w:tabs>
          <w:tab w:val="left" w:pos="2410"/>
        </w:tabs>
        <w:ind w:firstLine="426"/>
        <w:jc w:val="both"/>
        <w:rPr>
          <w:rFonts w:cs="Arial"/>
          <w:szCs w:val="22"/>
        </w:rPr>
      </w:pPr>
      <w:r w:rsidRPr="006A7E5B">
        <w:rPr>
          <w:rFonts w:cs="Arial"/>
          <w:szCs w:val="22"/>
        </w:rPr>
        <w:t>bankovní spojení:</w:t>
      </w:r>
      <w:r w:rsidRPr="006A7E5B">
        <w:rPr>
          <w:rFonts w:cs="Arial"/>
          <w:szCs w:val="22"/>
        </w:rPr>
        <w:tab/>
        <w:t>…………………………</w:t>
      </w:r>
    </w:p>
    <w:p w14:paraId="42D609D2" w14:textId="77777777" w:rsidR="00721564" w:rsidRPr="006A7E5B" w:rsidRDefault="00721564" w:rsidP="00721564">
      <w:pPr>
        <w:tabs>
          <w:tab w:val="left" w:pos="2410"/>
        </w:tabs>
        <w:ind w:firstLine="426"/>
        <w:jc w:val="both"/>
        <w:rPr>
          <w:rFonts w:cs="Arial"/>
          <w:szCs w:val="22"/>
        </w:rPr>
      </w:pPr>
      <w:r w:rsidRPr="006A7E5B">
        <w:rPr>
          <w:rFonts w:cs="Arial"/>
          <w:szCs w:val="22"/>
        </w:rPr>
        <w:t>číslo účtu:</w:t>
      </w:r>
      <w:r w:rsidRPr="006A7E5B">
        <w:rPr>
          <w:rFonts w:cs="Arial"/>
          <w:szCs w:val="22"/>
        </w:rPr>
        <w:tab/>
        <w:t>…………………………</w:t>
      </w:r>
    </w:p>
    <w:p w14:paraId="284386B8" w14:textId="77777777" w:rsidR="00721564" w:rsidRDefault="00721564" w:rsidP="00721564">
      <w:pPr>
        <w:tabs>
          <w:tab w:val="left" w:pos="2410"/>
        </w:tabs>
        <w:ind w:left="1440" w:firstLine="720"/>
        <w:jc w:val="both"/>
        <w:rPr>
          <w:rFonts w:cs="Arial"/>
          <w:szCs w:val="22"/>
        </w:rPr>
      </w:pPr>
      <w:r w:rsidRPr="006A7E5B">
        <w:rPr>
          <w:rFonts w:cs="Arial"/>
          <w:szCs w:val="22"/>
        </w:rPr>
        <w:tab/>
        <w:t>plátce/neplátce DP</w:t>
      </w:r>
      <w:r>
        <w:rPr>
          <w:rFonts w:cs="Arial"/>
          <w:szCs w:val="22"/>
        </w:rPr>
        <w:t>H</w:t>
      </w:r>
    </w:p>
    <w:p w14:paraId="41941AFC" w14:textId="77777777" w:rsidR="00721564" w:rsidRDefault="00721564" w:rsidP="00721564">
      <w:pPr>
        <w:tabs>
          <w:tab w:val="left" w:pos="2410"/>
        </w:tabs>
        <w:ind w:left="1440" w:firstLine="720"/>
        <w:jc w:val="both"/>
        <w:rPr>
          <w:rFonts w:cs="Arial"/>
          <w:szCs w:val="22"/>
        </w:rPr>
      </w:pPr>
      <w:r>
        <w:rPr>
          <w:rFonts w:cs="Arial"/>
          <w:szCs w:val="22"/>
        </w:rPr>
        <w:tab/>
        <w:t>povinný/nepovinný subjekt pro registr smluv</w:t>
      </w:r>
      <w:r w:rsidRPr="006A7E5B">
        <w:rPr>
          <w:rFonts w:cs="Arial"/>
          <w:szCs w:val="22"/>
        </w:rPr>
        <w:t xml:space="preserve"> </w:t>
      </w:r>
    </w:p>
    <w:p w14:paraId="69DBFCBA" w14:textId="77777777" w:rsidR="00721564" w:rsidRPr="006A7E5B" w:rsidRDefault="00721564" w:rsidP="00721564">
      <w:pPr>
        <w:tabs>
          <w:tab w:val="left" w:pos="2410"/>
        </w:tabs>
        <w:ind w:left="1440" w:firstLine="720"/>
        <w:jc w:val="both"/>
        <w:rPr>
          <w:rFonts w:cs="Arial"/>
          <w:szCs w:val="22"/>
        </w:rPr>
      </w:pPr>
      <w:r>
        <w:rPr>
          <w:rFonts w:cs="Arial"/>
          <w:szCs w:val="22"/>
        </w:rPr>
        <w:tab/>
      </w:r>
    </w:p>
    <w:p w14:paraId="377B5AD7" w14:textId="77777777" w:rsidR="00721564" w:rsidRPr="006A7E5B" w:rsidRDefault="00721564" w:rsidP="00721564">
      <w:pPr>
        <w:tabs>
          <w:tab w:val="left" w:pos="2410"/>
        </w:tabs>
        <w:spacing w:before="120"/>
        <w:jc w:val="both"/>
        <w:rPr>
          <w:rFonts w:cs="Arial"/>
          <w:szCs w:val="22"/>
        </w:rPr>
      </w:pPr>
      <w:r w:rsidRPr="006A7E5B">
        <w:rPr>
          <w:rFonts w:cs="Arial"/>
          <w:szCs w:val="22"/>
        </w:rPr>
        <w:t xml:space="preserve"> (dále jen „</w:t>
      </w:r>
      <w:r w:rsidRPr="007C6783">
        <w:rPr>
          <w:rFonts w:cs="Arial"/>
          <w:b/>
          <w:szCs w:val="22"/>
        </w:rPr>
        <w:t>povinný</w:t>
      </w:r>
      <w:r w:rsidRPr="006A7E5B">
        <w:rPr>
          <w:rFonts w:cs="Arial"/>
          <w:szCs w:val="22"/>
        </w:rPr>
        <w:t>“)</w:t>
      </w:r>
    </w:p>
    <w:p w14:paraId="1258B9D5" w14:textId="77777777" w:rsidR="00721564" w:rsidRPr="006A7E5B" w:rsidRDefault="00721564" w:rsidP="00721564">
      <w:pPr>
        <w:spacing w:before="180" w:after="180"/>
        <w:jc w:val="both"/>
        <w:rPr>
          <w:rFonts w:cs="Arial"/>
          <w:szCs w:val="22"/>
        </w:rPr>
      </w:pPr>
      <w:r w:rsidRPr="006A7E5B">
        <w:rPr>
          <w:rFonts w:cs="Arial"/>
          <w:szCs w:val="22"/>
        </w:rPr>
        <w:t>a</w:t>
      </w:r>
    </w:p>
    <w:p w14:paraId="70DDDE0B" w14:textId="77777777" w:rsidR="00721564" w:rsidRPr="003B4A3E" w:rsidRDefault="00721564" w:rsidP="00721564">
      <w:pPr>
        <w:pStyle w:val="text1"/>
        <w:spacing w:after="80"/>
        <w:rPr>
          <w:rFonts w:ascii="Arial" w:hAnsi="Arial" w:cs="Arial"/>
          <w:b/>
          <w:sz w:val="22"/>
          <w:szCs w:val="22"/>
        </w:rPr>
      </w:pPr>
      <w:r w:rsidRPr="003B4A3E">
        <w:rPr>
          <w:rFonts w:ascii="Arial" w:hAnsi="Arial" w:cs="Arial"/>
          <w:b/>
          <w:sz w:val="22"/>
          <w:szCs w:val="22"/>
        </w:rPr>
        <w:t>T-Mobile Czech Republic a.s.</w:t>
      </w:r>
    </w:p>
    <w:p w14:paraId="0A9C38A5" w14:textId="77777777" w:rsidR="00721564" w:rsidRPr="006A7E5B" w:rsidRDefault="00721564" w:rsidP="00721564">
      <w:pPr>
        <w:tabs>
          <w:tab w:val="left" w:pos="2410"/>
        </w:tabs>
        <w:ind w:firstLine="426"/>
        <w:jc w:val="both"/>
        <w:rPr>
          <w:rFonts w:cs="Arial"/>
          <w:szCs w:val="22"/>
        </w:rPr>
      </w:pPr>
      <w:r w:rsidRPr="006A7E5B">
        <w:rPr>
          <w:rFonts w:cs="Arial"/>
          <w:szCs w:val="22"/>
        </w:rPr>
        <w:t>se sídlem:</w:t>
      </w:r>
      <w:r w:rsidRPr="006A7E5B">
        <w:rPr>
          <w:rFonts w:cs="Arial"/>
          <w:szCs w:val="22"/>
        </w:rPr>
        <w:tab/>
        <w:t>Praha 4, Tomíčkova 2144/1, 14</w:t>
      </w:r>
      <w:r>
        <w:rPr>
          <w:rFonts w:cs="Arial"/>
          <w:szCs w:val="22"/>
        </w:rPr>
        <w:t>8</w:t>
      </w:r>
      <w:r w:rsidRPr="006A7E5B">
        <w:rPr>
          <w:rFonts w:cs="Arial"/>
          <w:szCs w:val="22"/>
        </w:rPr>
        <w:t xml:space="preserve"> 00</w:t>
      </w:r>
    </w:p>
    <w:p w14:paraId="2635D41B" w14:textId="77777777" w:rsidR="00721564" w:rsidRPr="006A7E5B" w:rsidRDefault="00721564" w:rsidP="00721564">
      <w:pPr>
        <w:tabs>
          <w:tab w:val="left" w:pos="2410"/>
        </w:tabs>
        <w:ind w:firstLine="426"/>
        <w:jc w:val="both"/>
        <w:rPr>
          <w:rFonts w:cs="Arial"/>
          <w:szCs w:val="22"/>
        </w:rPr>
      </w:pPr>
      <w:r w:rsidRPr="006A7E5B">
        <w:rPr>
          <w:rFonts w:cs="Arial"/>
          <w:szCs w:val="22"/>
        </w:rPr>
        <w:t>zastoupená:</w:t>
      </w:r>
      <w:r w:rsidRPr="006A7E5B">
        <w:rPr>
          <w:rFonts w:cs="Arial"/>
          <w:szCs w:val="22"/>
        </w:rPr>
        <w:tab/>
      </w:r>
      <w:r w:rsidRPr="007F6851">
        <w:rPr>
          <w:rFonts w:cs="Arial"/>
          <w:szCs w:val="22"/>
          <w:highlight w:val="yellow"/>
          <w:u w:val="single"/>
        </w:rPr>
        <w:fldChar w:fldCharType="begin">
          <w:ffData>
            <w:name w:val="Text4"/>
            <w:enabled/>
            <w:calcOnExit w:val="0"/>
            <w:textInput/>
          </w:ffData>
        </w:fldChar>
      </w:r>
      <w:r w:rsidRPr="007F6851">
        <w:rPr>
          <w:rFonts w:cs="Arial"/>
          <w:szCs w:val="22"/>
          <w:highlight w:val="yellow"/>
          <w:u w:val="single"/>
        </w:rPr>
        <w:instrText xml:space="preserve"> FORMTEXT </w:instrText>
      </w:r>
      <w:r w:rsidRPr="007F6851">
        <w:rPr>
          <w:rFonts w:cs="Arial"/>
          <w:szCs w:val="22"/>
          <w:highlight w:val="yellow"/>
          <w:u w:val="single"/>
        </w:rPr>
      </w:r>
      <w:r w:rsidRPr="007F6851">
        <w:rPr>
          <w:rFonts w:cs="Arial"/>
          <w:szCs w:val="22"/>
          <w:highlight w:val="yellow"/>
          <w:u w:val="single"/>
        </w:rPr>
        <w:fldChar w:fldCharType="separate"/>
      </w:r>
      <w:r>
        <w:rPr>
          <w:rFonts w:cs="Arial"/>
          <w:noProof/>
          <w:szCs w:val="22"/>
          <w:highlight w:val="yellow"/>
          <w:u w:val="single"/>
        </w:rPr>
        <w:t> </w:t>
      </w:r>
      <w:r>
        <w:rPr>
          <w:rFonts w:cs="Arial"/>
          <w:noProof/>
          <w:szCs w:val="22"/>
          <w:highlight w:val="yellow"/>
          <w:u w:val="single"/>
        </w:rPr>
        <w:t> </w:t>
      </w:r>
      <w:r>
        <w:rPr>
          <w:rFonts w:cs="Arial"/>
          <w:noProof/>
          <w:szCs w:val="22"/>
          <w:highlight w:val="yellow"/>
          <w:u w:val="single"/>
        </w:rPr>
        <w:t> </w:t>
      </w:r>
      <w:r>
        <w:rPr>
          <w:rFonts w:cs="Arial"/>
          <w:noProof/>
          <w:szCs w:val="22"/>
          <w:highlight w:val="yellow"/>
          <w:u w:val="single"/>
        </w:rPr>
        <w:t> </w:t>
      </w:r>
      <w:r>
        <w:rPr>
          <w:rFonts w:cs="Arial"/>
          <w:noProof/>
          <w:szCs w:val="22"/>
          <w:highlight w:val="yellow"/>
          <w:u w:val="single"/>
        </w:rPr>
        <w:t> </w:t>
      </w:r>
      <w:r w:rsidRPr="007F6851">
        <w:rPr>
          <w:rFonts w:cs="Arial"/>
          <w:szCs w:val="22"/>
          <w:highlight w:val="yellow"/>
          <w:u w:val="single"/>
        </w:rPr>
        <w:fldChar w:fldCharType="end"/>
      </w:r>
      <w:r>
        <w:rPr>
          <w:rFonts w:cs="Arial"/>
          <w:szCs w:val="22"/>
        </w:rPr>
        <w:t xml:space="preserve">, </w:t>
      </w:r>
      <w:r w:rsidRPr="006A7E5B">
        <w:rPr>
          <w:rFonts w:cs="Arial"/>
          <w:szCs w:val="22"/>
        </w:rPr>
        <w:t>na základě pověření</w:t>
      </w:r>
    </w:p>
    <w:p w14:paraId="7A16D231" w14:textId="77777777" w:rsidR="00721564" w:rsidRPr="006A7E5B" w:rsidRDefault="00721564" w:rsidP="00721564">
      <w:pPr>
        <w:pStyle w:val="text1"/>
        <w:tabs>
          <w:tab w:val="left" w:pos="2410"/>
        </w:tabs>
        <w:ind w:firstLine="426"/>
        <w:rPr>
          <w:rFonts w:ascii="Arial" w:hAnsi="Arial" w:cs="Arial"/>
          <w:sz w:val="22"/>
          <w:szCs w:val="22"/>
        </w:rPr>
      </w:pPr>
      <w:r w:rsidRPr="006A7E5B">
        <w:rPr>
          <w:rFonts w:ascii="Arial" w:hAnsi="Arial" w:cs="Arial"/>
          <w:sz w:val="22"/>
          <w:szCs w:val="22"/>
        </w:rPr>
        <w:t xml:space="preserve">IČ: </w:t>
      </w:r>
      <w:r w:rsidRPr="006A7E5B">
        <w:rPr>
          <w:rFonts w:ascii="Arial" w:hAnsi="Arial" w:cs="Arial"/>
          <w:sz w:val="22"/>
          <w:szCs w:val="22"/>
        </w:rPr>
        <w:tab/>
        <w:t>6494 9681</w:t>
      </w:r>
    </w:p>
    <w:p w14:paraId="588A9F74" w14:textId="77777777" w:rsidR="00721564" w:rsidRPr="006A7E5B" w:rsidRDefault="00721564" w:rsidP="00721564">
      <w:pPr>
        <w:pStyle w:val="text1"/>
        <w:tabs>
          <w:tab w:val="left" w:pos="2410"/>
        </w:tabs>
        <w:ind w:firstLine="426"/>
        <w:rPr>
          <w:rFonts w:ascii="Arial" w:hAnsi="Arial" w:cs="Arial"/>
          <w:sz w:val="22"/>
          <w:szCs w:val="22"/>
        </w:rPr>
      </w:pPr>
      <w:r w:rsidRPr="006A7E5B">
        <w:rPr>
          <w:rFonts w:ascii="Arial" w:hAnsi="Arial" w:cs="Arial"/>
          <w:sz w:val="22"/>
          <w:szCs w:val="22"/>
        </w:rPr>
        <w:t xml:space="preserve">DIČ: </w:t>
      </w:r>
      <w:r w:rsidRPr="006A7E5B">
        <w:rPr>
          <w:rFonts w:ascii="Arial" w:hAnsi="Arial" w:cs="Arial"/>
          <w:sz w:val="22"/>
          <w:szCs w:val="22"/>
        </w:rPr>
        <w:tab/>
        <w:t xml:space="preserve">CZ6494 9681 </w:t>
      </w:r>
    </w:p>
    <w:p w14:paraId="59141682" w14:textId="77777777" w:rsidR="00721564" w:rsidRPr="006A7E5B" w:rsidRDefault="00721564" w:rsidP="00721564">
      <w:pPr>
        <w:tabs>
          <w:tab w:val="left" w:pos="2410"/>
        </w:tabs>
        <w:ind w:firstLine="426"/>
        <w:jc w:val="both"/>
        <w:rPr>
          <w:rFonts w:cs="Arial"/>
          <w:szCs w:val="22"/>
        </w:rPr>
      </w:pPr>
      <w:r w:rsidRPr="006A7E5B">
        <w:rPr>
          <w:rFonts w:cs="Arial"/>
          <w:szCs w:val="22"/>
        </w:rPr>
        <w:t>zápis v OR:</w:t>
      </w:r>
      <w:r w:rsidRPr="006A7E5B">
        <w:rPr>
          <w:rFonts w:cs="Arial"/>
          <w:szCs w:val="22"/>
        </w:rPr>
        <w:tab/>
        <w:t>Městský soud v Praze, oddíl B., vložka 3787</w:t>
      </w:r>
    </w:p>
    <w:p w14:paraId="72B04C3F" w14:textId="77777777" w:rsidR="00721564" w:rsidRPr="006A7E5B" w:rsidRDefault="00721564" w:rsidP="00721564">
      <w:pPr>
        <w:tabs>
          <w:tab w:val="left" w:pos="2410"/>
        </w:tabs>
        <w:ind w:firstLine="426"/>
        <w:jc w:val="both"/>
        <w:rPr>
          <w:rFonts w:cs="Arial"/>
          <w:szCs w:val="22"/>
        </w:rPr>
      </w:pPr>
      <w:r w:rsidRPr="006A7E5B">
        <w:rPr>
          <w:rFonts w:cs="Arial"/>
          <w:szCs w:val="22"/>
        </w:rPr>
        <w:t>bankovní spojení:</w:t>
      </w:r>
      <w:r w:rsidRPr="006A7E5B">
        <w:rPr>
          <w:rFonts w:cs="Arial"/>
          <w:szCs w:val="22"/>
        </w:rPr>
        <w:tab/>
        <w:t xml:space="preserve">KB Praha 2 </w:t>
      </w:r>
    </w:p>
    <w:p w14:paraId="7069F09D" w14:textId="77777777" w:rsidR="00721564" w:rsidRPr="006A7E5B" w:rsidRDefault="00721564" w:rsidP="00721564">
      <w:pPr>
        <w:tabs>
          <w:tab w:val="left" w:pos="2410"/>
        </w:tabs>
        <w:ind w:firstLine="425"/>
        <w:jc w:val="both"/>
        <w:rPr>
          <w:rFonts w:cs="Arial"/>
          <w:szCs w:val="22"/>
        </w:rPr>
      </w:pPr>
      <w:r w:rsidRPr="006A7E5B">
        <w:rPr>
          <w:rFonts w:cs="Arial"/>
          <w:szCs w:val="22"/>
        </w:rPr>
        <w:t xml:space="preserve">číslo účtu: </w:t>
      </w:r>
      <w:r w:rsidRPr="006A7E5B">
        <w:rPr>
          <w:rFonts w:cs="Arial"/>
          <w:szCs w:val="22"/>
        </w:rPr>
        <w:tab/>
        <w:t>192235200217/0100</w:t>
      </w:r>
      <w:r w:rsidRPr="006A7E5B">
        <w:rPr>
          <w:rFonts w:cs="Arial"/>
          <w:szCs w:val="22"/>
        </w:rPr>
        <w:br/>
      </w:r>
      <w:r w:rsidRPr="006A7E5B">
        <w:rPr>
          <w:rFonts w:cs="Arial"/>
          <w:szCs w:val="22"/>
        </w:rPr>
        <w:tab/>
        <w:t>plátce DPH</w:t>
      </w:r>
    </w:p>
    <w:p w14:paraId="2B40AE3F" w14:textId="77777777" w:rsidR="00721564" w:rsidRPr="006A7E5B" w:rsidRDefault="00721564" w:rsidP="00721564">
      <w:pPr>
        <w:tabs>
          <w:tab w:val="left" w:pos="2410"/>
        </w:tabs>
        <w:jc w:val="both"/>
        <w:rPr>
          <w:rFonts w:cs="Arial"/>
          <w:szCs w:val="22"/>
        </w:rPr>
      </w:pPr>
      <w:r w:rsidRPr="006A7E5B">
        <w:rPr>
          <w:rFonts w:cs="Arial"/>
          <w:szCs w:val="22"/>
        </w:rPr>
        <w:t>(dále jen „</w:t>
      </w:r>
      <w:r w:rsidRPr="007C6783">
        <w:rPr>
          <w:rFonts w:cs="Arial"/>
          <w:b/>
          <w:szCs w:val="22"/>
        </w:rPr>
        <w:t>oprávněný</w:t>
      </w:r>
      <w:r w:rsidRPr="006A7E5B">
        <w:rPr>
          <w:rFonts w:cs="Arial"/>
          <w:szCs w:val="22"/>
        </w:rPr>
        <w:t>“)</w:t>
      </w:r>
    </w:p>
    <w:p w14:paraId="6B69806C" w14:textId="77777777" w:rsidR="00721564" w:rsidRDefault="00721564" w:rsidP="00721564">
      <w:pPr>
        <w:tabs>
          <w:tab w:val="left" w:pos="2410"/>
        </w:tabs>
        <w:jc w:val="both"/>
        <w:rPr>
          <w:rFonts w:cs="Arial"/>
          <w:szCs w:val="22"/>
        </w:rPr>
      </w:pPr>
      <w:r>
        <w:rPr>
          <w:rFonts w:cs="Arial"/>
          <w:szCs w:val="22"/>
        </w:rPr>
        <w:t>(oprávněný a povinný dále společně také „</w:t>
      </w:r>
      <w:r>
        <w:rPr>
          <w:rFonts w:cs="Arial"/>
          <w:b/>
          <w:szCs w:val="22"/>
        </w:rPr>
        <w:t>smluvní strany</w:t>
      </w:r>
      <w:r>
        <w:rPr>
          <w:rFonts w:cs="Arial"/>
          <w:szCs w:val="22"/>
        </w:rPr>
        <w:t>“ nebo jednotlivě „</w:t>
      </w:r>
      <w:r>
        <w:rPr>
          <w:rFonts w:cs="Arial"/>
          <w:b/>
          <w:szCs w:val="22"/>
        </w:rPr>
        <w:t>smluvní strana</w:t>
      </w:r>
      <w:r>
        <w:rPr>
          <w:rFonts w:cs="Arial"/>
          <w:szCs w:val="22"/>
        </w:rPr>
        <w:t>“)</w:t>
      </w:r>
    </w:p>
    <w:p w14:paraId="4970B1C2" w14:textId="77777777" w:rsidR="00721564" w:rsidRPr="000622EE" w:rsidRDefault="00721564" w:rsidP="00721564">
      <w:pPr>
        <w:tabs>
          <w:tab w:val="left" w:pos="2410"/>
        </w:tabs>
        <w:jc w:val="both"/>
        <w:rPr>
          <w:rFonts w:cs="Arial"/>
          <w:szCs w:val="22"/>
        </w:rPr>
      </w:pPr>
    </w:p>
    <w:p w14:paraId="03604981" w14:textId="77777777" w:rsidR="00721564" w:rsidRDefault="00721564" w:rsidP="00721564">
      <w:pPr>
        <w:pStyle w:val="TSdajeosmluvnstran"/>
        <w:jc w:val="both"/>
      </w:pPr>
      <w:r>
        <w:t xml:space="preserve">uzavírají </w:t>
      </w:r>
      <w:r w:rsidRPr="00AA027A">
        <w:t>v souladu s </w:t>
      </w:r>
      <w:r w:rsidRPr="0012560B">
        <w:t xml:space="preserve">ustanovením </w:t>
      </w:r>
      <w:r w:rsidRPr="0051137D">
        <w:t>§ 1746 odst. 2</w:t>
      </w:r>
      <w:r w:rsidRPr="0012560B">
        <w:t xml:space="preserve"> a </w:t>
      </w:r>
      <w:r w:rsidRPr="0051137D">
        <w:t xml:space="preserve">§ </w:t>
      </w:r>
      <w:r>
        <w:t xml:space="preserve">1257 </w:t>
      </w:r>
      <w:r w:rsidRPr="0012560B">
        <w:t>násl.</w:t>
      </w:r>
      <w:r>
        <w:t xml:space="preserve"> </w:t>
      </w:r>
      <w:r w:rsidRPr="0012560B">
        <w:t>zákona č. </w:t>
      </w:r>
      <w:r>
        <w:t>89</w:t>
      </w:r>
      <w:r w:rsidRPr="0012560B">
        <w:t>/</w:t>
      </w:r>
      <w:r>
        <w:t>2012</w:t>
      </w:r>
      <w:r w:rsidRPr="0012560B">
        <w:t xml:space="preserve"> Sb., </w:t>
      </w:r>
      <w:r>
        <w:t xml:space="preserve">občanský </w:t>
      </w:r>
      <w:r w:rsidRPr="0012560B">
        <w:t>zákoník, ve znění pozdějších předpisů (dále jen „</w:t>
      </w:r>
      <w:r w:rsidRPr="006351C0">
        <w:rPr>
          <w:rStyle w:val="TSProhlensmluvnchstranChar"/>
          <w:sz w:val="22"/>
        </w:rPr>
        <w:t>občanský zákoník</w:t>
      </w:r>
      <w:r w:rsidRPr="0012560B">
        <w:t>“)</w:t>
      </w:r>
      <w:r>
        <w:t>,</w:t>
      </w:r>
      <w:r w:rsidRPr="00E6236B">
        <w:t xml:space="preserve"> </w:t>
      </w:r>
      <w:r w:rsidRPr="00B068CB">
        <w:t>jakož i ustanovení</w:t>
      </w:r>
      <w:r>
        <w:t>m</w:t>
      </w:r>
      <w:r w:rsidRPr="00B068CB">
        <w:t xml:space="preserve"> § 104 zákona č. </w:t>
      </w:r>
      <w:r>
        <w:t>127/2005</w:t>
      </w:r>
      <w:r w:rsidRPr="00B068CB">
        <w:t xml:space="preserve"> Sb., o elektronických komunikacíc</w:t>
      </w:r>
      <w:r>
        <w:t>h, ve znění pozdějších předpisů (dále jen „</w:t>
      </w:r>
      <w:r>
        <w:rPr>
          <w:b/>
        </w:rPr>
        <w:t>ZEK</w:t>
      </w:r>
      <w:r>
        <w:t>“)</w:t>
      </w:r>
      <w:r w:rsidRPr="0012560B">
        <w:t xml:space="preserve"> tuto </w:t>
      </w:r>
    </w:p>
    <w:p w14:paraId="1FF08E2A" w14:textId="77777777" w:rsidR="00721564" w:rsidRPr="00023304" w:rsidRDefault="00721564" w:rsidP="00721564"/>
    <w:p w14:paraId="6A8AB2DA" w14:textId="77777777" w:rsidR="00721564" w:rsidRDefault="00721564" w:rsidP="00721564">
      <w:pPr>
        <w:pStyle w:val="TSdajeosmluvnstran"/>
        <w:jc w:val="center"/>
        <w:rPr>
          <w:b/>
        </w:rPr>
      </w:pPr>
      <w:r>
        <w:rPr>
          <w:b/>
        </w:rPr>
        <w:t>smlouvu o zřízení služebnosti</w:t>
      </w:r>
    </w:p>
    <w:p w14:paraId="65FC4DFA" w14:textId="77777777" w:rsidR="00721564" w:rsidRDefault="00721564" w:rsidP="00721564">
      <w:pPr>
        <w:pStyle w:val="TSdajeosmluvnstran"/>
        <w:jc w:val="center"/>
      </w:pPr>
      <w:r>
        <w:t>(dále jen „</w:t>
      </w:r>
      <w:r w:rsidRPr="006351C0">
        <w:rPr>
          <w:rStyle w:val="TSProhlensmluvnchstranChar"/>
          <w:sz w:val="22"/>
        </w:rPr>
        <w:t>Smlouva</w:t>
      </w:r>
      <w:r>
        <w:t>“)</w:t>
      </w:r>
    </w:p>
    <w:p w14:paraId="1B486888" w14:textId="77777777" w:rsidR="00721564" w:rsidRPr="006351C0" w:rsidRDefault="00721564" w:rsidP="00721564">
      <w:pPr>
        <w:pStyle w:val="TSProhlensmluvnchstran"/>
      </w:pPr>
      <w:r w:rsidRPr="006351C0">
        <w:lastRenderedPageBreak/>
        <w:t>Smluvní strany, vědomy si svých závazků v této Smlouvě obsažených a s úmyslem být touto Smlouvou vázány, dohodly se na následujícím znění Smlouvy:</w:t>
      </w:r>
    </w:p>
    <w:p w14:paraId="43DEF4C9" w14:textId="77777777" w:rsidR="00721564" w:rsidRDefault="00721564" w:rsidP="00721564">
      <w:pPr>
        <w:pStyle w:val="TSlneksmlouvy"/>
        <w:numPr>
          <w:ilvl w:val="0"/>
          <w:numId w:val="3"/>
        </w:numPr>
      </w:pPr>
      <w:r>
        <w:br/>
        <w:t>Ú</w:t>
      </w:r>
      <w:r w:rsidRPr="00FF1073">
        <w:t>vodní ustanovení</w:t>
      </w:r>
    </w:p>
    <w:p w14:paraId="5B619284" w14:textId="77777777" w:rsidR="00721564" w:rsidRDefault="00721564" w:rsidP="00721564">
      <w:pPr>
        <w:pStyle w:val="TSTextlnkuslovan"/>
        <w:numPr>
          <w:ilvl w:val="1"/>
          <w:numId w:val="1"/>
        </w:numPr>
        <w:rPr>
          <w:lang w:eastAsia="en-US"/>
        </w:rPr>
      </w:pPr>
      <w:r>
        <w:rPr>
          <w:lang w:eastAsia="en-US"/>
        </w:rPr>
        <w:t>P</w:t>
      </w:r>
      <w:r w:rsidRPr="009F6358">
        <w:rPr>
          <w:lang w:eastAsia="en-US"/>
        </w:rPr>
        <w:t>ovinný</w:t>
      </w:r>
      <w:r>
        <w:t xml:space="preserve"> </w:t>
      </w:r>
      <w:r w:rsidRPr="00C40199">
        <w:rPr>
          <w:lang w:eastAsia="en-US"/>
        </w:rPr>
        <w:t xml:space="preserve">prohlašuje, že je právnickou osobou řádně založenou a existující podle </w:t>
      </w:r>
      <w:r w:rsidRPr="00C40199">
        <w:t>českého</w:t>
      </w:r>
      <w:r w:rsidRPr="00C40199">
        <w:rPr>
          <w:lang w:eastAsia="en-US"/>
        </w:rPr>
        <w:t xml:space="preserve"> právního řádu, splňuje</w:t>
      </w:r>
      <w:r>
        <w:rPr>
          <w:lang w:eastAsia="en-US"/>
        </w:rPr>
        <w:t xml:space="preserve"> veškeré podmínky a požadavky v této Smlouvě stanovené a je </w:t>
      </w:r>
      <w:r w:rsidRPr="00563A09">
        <w:rPr>
          <w:lang w:eastAsia="en-US"/>
        </w:rPr>
        <w:t>oprávněn</w:t>
      </w:r>
      <w:r>
        <w:rPr>
          <w:lang w:eastAsia="en-US"/>
        </w:rPr>
        <w:t xml:space="preserve"> tuto Smlouvu uzavřít a řádně plnit závazky v ní obsažené.</w:t>
      </w:r>
    </w:p>
    <w:p w14:paraId="493EC771" w14:textId="77777777" w:rsidR="00721564" w:rsidRPr="00563A09" w:rsidRDefault="00721564" w:rsidP="00721564">
      <w:pPr>
        <w:pStyle w:val="TSTextlnkuslovan"/>
        <w:numPr>
          <w:ilvl w:val="1"/>
          <w:numId w:val="1"/>
        </w:numPr>
        <w:rPr>
          <w:lang w:eastAsia="en-US"/>
        </w:rPr>
      </w:pPr>
      <w:r>
        <w:rPr>
          <w:lang w:eastAsia="en-US"/>
        </w:rPr>
        <w:t>Oprávněný</w:t>
      </w:r>
      <w:r>
        <w:t xml:space="preserve"> </w:t>
      </w:r>
      <w:r>
        <w:rPr>
          <w:lang w:eastAsia="en-US"/>
        </w:rPr>
        <w:t xml:space="preserve">prohlašuje, že </w:t>
      </w:r>
      <w:r w:rsidRPr="004C058D">
        <w:rPr>
          <w:lang w:eastAsia="en-US"/>
        </w:rPr>
        <w:t xml:space="preserve">je právnickou osobou řádně založenou a existující podle </w:t>
      </w:r>
      <w:r w:rsidRPr="004C058D">
        <w:t>českého</w:t>
      </w:r>
      <w:r w:rsidRPr="004C058D">
        <w:rPr>
          <w:lang w:eastAsia="en-US"/>
        </w:rPr>
        <w:t xml:space="preserve"> právního řádu, splňuj</w:t>
      </w:r>
      <w:r>
        <w:rPr>
          <w:lang w:eastAsia="en-US"/>
        </w:rPr>
        <w:t xml:space="preserve">e veškeré podmínky a požadavky v této Smlouvě stanovené a je </w:t>
      </w:r>
      <w:r w:rsidRPr="00563A09">
        <w:rPr>
          <w:lang w:eastAsia="en-US"/>
        </w:rPr>
        <w:t>oprávněn tuto Smlouvu uzavřít a řádně plnit závazky v ní obsažené.</w:t>
      </w:r>
    </w:p>
    <w:p w14:paraId="08760CB3" w14:textId="77777777" w:rsidR="00721564" w:rsidRDefault="00721564" w:rsidP="00721564">
      <w:pPr>
        <w:pStyle w:val="TSTextlnkuslovan"/>
        <w:numPr>
          <w:ilvl w:val="1"/>
          <w:numId w:val="1"/>
        </w:numPr>
        <w:rPr>
          <w:lang w:eastAsia="en-US"/>
        </w:rPr>
      </w:pPr>
      <w:r w:rsidRPr="00984FB4">
        <w:rPr>
          <w:lang w:eastAsia="en-US"/>
        </w:rPr>
        <w:t>Každá ze smluvních stran prohlašuje, že není v úpadku ani v lik</w:t>
      </w:r>
      <w:r>
        <w:rPr>
          <w:lang w:eastAsia="en-US"/>
        </w:rPr>
        <w:t xml:space="preserve">vidaci, nebylo vůči ní zahájeno trestní řízení, ani </w:t>
      </w:r>
      <w:r w:rsidRPr="00984FB4">
        <w:rPr>
          <w:lang w:eastAsia="en-US"/>
        </w:rPr>
        <w:t>insolvenční řízení.</w:t>
      </w:r>
    </w:p>
    <w:p w14:paraId="33D1EFEB" w14:textId="77777777" w:rsidR="00721564" w:rsidRPr="009F6358" w:rsidRDefault="00721564" w:rsidP="00721564">
      <w:pPr>
        <w:pStyle w:val="TSTextlnkuslovan"/>
        <w:numPr>
          <w:ilvl w:val="1"/>
          <w:numId w:val="1"/>
        </w:numPr>
      </w:pPr>
      <w:r>
        <w:t>P</w:t>
      </w:r>
      <w:r w:rsidRPr="009F6358">
        <w:t>ovinný je výlučným vlastníkem následujících nemovitostí:</w:t>
      </w:r>
    </w:p>
    <w:p w14:paraId="17EDC963" w14:textId="77777777" w:rsidR="00721564" w:rsidRPr="009F6358" w:rsidRDefault="00721564" w:rsidP="00721564">
      <w:pPr>
        <w:pStyle w:val="TSTextlnkuslovan"/>
        <w:numPr>
          <w:ilvl w:val="2"/>
          <w:numId w:val="1"/>
        </w:numPr>
      </w:pPr>
      <w:commentRangeStart w:id="73"/>
      <w:commentRangeStart w:id="74"/>
      <w:r w:rsidRPr="009F6358">
        <w:t xml:space="preserve">pozemků </w:t>
      </w:r>
      <w:proofErr w:type="spellStart"/>
      <w:r w:rsidRPr="009F6358">
        <w:t>parc</w:t>
      </w:r>
      <w:proofErr w:type="spellEnd"/>
      <w:r w:rsidRPr="009F6358">
        <w:t xml:space="preserve">. č.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t xml:space="preserve"> (</w:t>
      </w:r>
      <w:r w:rsidRPr="009F6358">
        <w:rPr>
          <w:highlight w:val="yellow"/>
        </w:rPr>
        <w:t>způsob využití</w:t>
      </w:r>
      <w:r w:rsidRPr="009F6358">
        <w:t xml:space="preserve">), </w:t>
      </w:r>
      <w:proofErr w:type="spellStart"/>
      <w:r w:rsidRPr="009F6358">
        <w:t>parc</w:t>
      </w:r>
      <w:proofErr w:type="spellEnd"/>
      <w:r w:rsidRPr="009F6358">
        <w:t xml:space="preserve">. č.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t xml:space="preserve"> (</w:t>
      </w:r>
      <w:r w:rsidRPr="009F6358">
        <w:rPr>
          <w:highlight w:val="yellow"/>
        </w:rPr>
        <w:t>způsob využití</w:t>
      </w:r>
      <w:r w:rsidRPr="009F6358">
        <w:t xml:space="preserve">) a </w:t>
      </w:r>
      <w:proofErr w:type="spellStart"/>
      <w:r w:rsidRPr="009F6358">
        <w:t>parc</w:t>
      </w:r>
      <w:proofErr w:type="spellEnd"/>
      <w:r w:rsidRPr="009F6358">
        <w:t xml:space="preserve">. č.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t xml:space="preserve"> (</w:t>
      </w:r>
      <w:r w:rsidRPr="009F6358">
        <w:rPr>
          <w:highlight w:val="yellow"/>
        </w:rPr>
        <w:t>způsob využití</w:t>
      </w:r>
      <w:r w:rsidRPr="009F6358">
        <w:t xml:space="preserve">), zapsaných na LV č.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001</w:instrText>
      </w:r>
      <w:r>
        <w:rPr>
          <w:highlight w:val="yellow"/>
          <w:lang w:eastAsia="en-US"/>
        </w:rPr>
        <w:fldChar w:fldCharType="end"/>
      </w:r>
      <w:r w:rsidRPr="009F6358">
        <w:rPr>
          <w:lang w:eastAsia="en-US"/>
        </w:rPr>
        <w:t>;</w:t>
      </w:r>
      <w:commentRangeEnd w:id="73"/>
      <w:r>
        <w:rPr>
          <w:rStyle w:val="Odkaznakoment"/>
        </w:rPr>
        <w:commentReference w:id="73"/>
      </w:r>
    </w:p>
    <w:p w14:paraId="1853AB97" w14:textId="77777777" w:rsidR="00721564" w:rsidRPr="009F6358" w:rsidRDefault="00721564" w:rsidP="00721564">
      <w:pPr>
        <w:pStyle w:val="TSTextlnkuslovan"/>
        <w:numPr>
          <w:ilvl w:val="2"/>
          <w:numId w:val="1"/>
        </w:numPr>
      </w:pPr>
      <w:r w:rsidRPr="009F6358">
        <w:t xml:space="preserve">pozemku </w:t>
      </w:r>
      <w:proofErr w:type="spellStart"/>
      <w:r w:rsidRPr="009F6358">
        <w:t>parc</w:t>
      </w:r>
      <w:proofErr w:type="spellEnd"/>
      <w:r w:rsidRPr="009F6358">
        <w:t xml:space="preserve">. č.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t xml:space="preserve"> (</w:t>
      </w:r>
      <w:r w:rsidRPr="009F6358">
        <w:rPr>
          <w:highlight w:val="yellow"/>
        </w:rPr>
        <w:t>způsob využití</w:t>
      </w:r>
      <w:r w:rsidRPr="009F6358">
        <w:t xml:space="preserve">) zapsaného na LV č.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002</w:instrText>
      </w:r>
      <w:r>
        <w:rPr>
          <w:highlight w:val="yellow"/>
          <w:lang w:eastAsia="en-US"/>
        </w:rPr>
        <w:fldChar w:fldCharType="end"/>
      </w:r>
      <w:r w:rsidRPr="009F6358">
        <w:rPr>
          <w:lang w:eastAsia="en-US"/>
        </w:rPr>
        <w:t>,</w:t>
      </w:r>
    </w:p>
    <w:commentRangeEnd w:id="74"/>
    <w:p w14:paraId="5CEA846A" w14:textId="77777777" w:rsidR="00721564" w:rsidRPr="009F6358" w:rsidRDefault="00721564" w:rsidP="00721564">
      <w:pPr>
        <w:pStyle w:val="TSTextlnkuslovan"/>
        <w:numPr>
          <w:ilvl w:val="0"/>
          <w:numId w:val="0"/>
        </w:numPr>
        <w:ind w:left="737" w:hanging="29"/>
      </w:pPr>
      <w:r>
        <w:rPr>
          <w:rStyle w:val="Odkaznakoment"/>
        </w:rPr>
        <w:commentReference w:id="74"/>
      </w:r>
      <w:r w:rsidRPr="009F6358">
        <w:t xml:space="preserve">jež se nachází v obci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rPr>
          <w:lang w:eastAsia="en-US"/>
        </w:rPr>
        <w:t>,</w:t>
      </w:r>
      <w:r w:rsidRPr="009F6358">
        <w:t xml:space="preserve"> katastrálním území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rPr>
          <w:lang w:eastAsia="en-US"/>
        </w:rPr>
        <w:t>,</w:t>
      </w:r>
      <w:r w:rsidRPr="009F6358">
        <w:t xml:space="preserve"> a jež jsou zapsány v katastru nemovitostí vedeném Katastrálním úřadem pro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rPr>
          <w:lang w:eastAsia="en-US"/>
        </w:rPr>
        <w:t>,</w:t>
      </w:r>
      <w:r w:rsidRPr="009F6358">
        <w:t xml:space="preserve"> Katastrální pracoviště </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t xml:space="preserve"> (dále jen „</w:t>
      </w:r>
      <w:r w:rsidRPr="009F6358">
        <w:rPr>
          <w:b/>
        </w:rPr>
        <w:t>Dotčené pozemky</w:t>
      </w:r>
      <w:r w:rsidRPr="009F6358">
        <w:t>“).</w:t>
      </w:r>
    </w:p>
    <w:p w14:paraId="2BE6B811" w14:textId="77777777" w:rsidR="00721564" w:rsidRDefault="00721564" w:rsidP="00721564">
      <w:pPr>
        <w:pStyle w:val="TSTextlnkuslovan"/>
        <w:numPr>
          <w:ilvl w:val="1"/>
          <w:numId w:val="1"/>
        </w:numPr>
      </w:pPr>
      <w:r>
        <w:t>Oprávněný je oprávněn</w:t>
      </w:r>
      <w:r w:rsidRPr="009F6358">
        <w:t xml:space="preserve"> podle příslušných ustanovení </w:t>
      </w:r>
      <w:r>
        <w:t xml:space="preserve">ZEK </w:t>
      </w:r>
      <w:r w:rsidRPr="009F6358">
        <w:t xml:space="preserve">zřizovat a provozovat nadzemní a podzemní vedení komunikační sítě. </w:t>
      </w:r>
      <w:r w:rsidRPr="00FF1073">
        <w:t xml:space="preserve">Oprávněný </w:t>
      </w:r>
      <w:r>
        <w:t>vybudoval</w:t>
      </w:r>
      <w:r w:rsidRPr="00FF1073">
        <w:t xml:space="preserve"> na části Dotčených pozem</w:t>
      </w:r>
      <w:r>
        <w:t>cích</w:t>
      </w:r>
      <w:r w:rsidRPr="00FF1073">
        <w:t xml:space="preserve"> telekomunikační síť, která je stavbou pod označením</w:t>
      </w:r>
      <w:r w:rsidRPr="009F6358">
        <w:t xml:space="preserve"> </w:t>
      </w:r>
      <w:r w:rsidRPr="009F6358">
        <w:rPr>
          <w:lang w:eastAsia="en-US"/>
        </w:rPr>
        <w:t>„</w:t>
      </w:r>
      <w:r>
        <w:rPr>
          <w:highlight w:val="yellow"/>
          <w:lang w:eastAsia="en-US"/>
        </w:rPr>
        <w:fldChar w:fldCharType="begin"/>
      </w:r>
      <w:r>
        <w:rPr>
          <w:highlight w:val="yellow"/>
          <w:lang w:eastAsia="en-US"/>
        </w:rPr>
        <w:instrText xml:space="preserve"> macrobutton nobutton </w:instrText>
      </w:r>
      <w:r w:rsidRPr="009F6358">
        <w:rPr>
          <w:highlight w:val="yellow"/>
          <w:lang w:eastAsia="en-US"/>
        </w:rPr>
        <w:instrText>___</w:instrText>
      </w:r>
      <w:r>
        <w:rPr>
          <w:highlight w:val="yellow"/>
          <w:lang w:eastAsia="en-US"/>
        </w:rPr>
        <w:fldChar w:fldCharType="end"/>
      </w:r>
      <w:r w:rsidRPr="009F6358">
        <w:rPr>
          <w:lang w:eastAsia="en-US"/>
        </w:rPr>
        <w:t>“</w:t>
      </w:r>
      <w:r w:rsidRPr="009F6358">
        <w:t xml:space="preserve"> (dále jen „</w:t>
      </w:r>
      <w:r w:rsidRPr="009F6358">
        <w:rPr>
          <w:b/>
        </w:rPr>
        <w:t>Stavba</w:t>
      </w:r>
      <w:r w:rsidRPr="009F6358">
        <w:t>“).</w:t>
      </w:r>
    </w:p>
    <w:p w14:paraId="4D302AAF" w14:textId="77777777" w:rsidR="00721564" w:rsidRDefault="00721564" w:rsidP="00721564">
      <w:pPr>
        <w:pStyle w:val="TSlneksmlouvy"/>
        <w:numPr>
          <w:ilvl w:val="0"/>
          <w:numId w:val="1"/>
        </w:numPr>
      </w:pPr>
      <w:r>
        <w:br/>
      </w:r>
      <w:r w:rsidRPr="009F6358">
        <w:t xml:space="preserve"> </w:t>
      </w:r>
      <w:r>
        <w:t>Účel Smlouvy</w:t>
      </w:r>
    </w:p>
    <w:p w14:paraId="4BE2527E" w14:textId="77777777" w:rsidR="00721564" w:rsidRPr="00914E4E" w:rsidRDefault="00721564" w:rsidP="00721564">
      <w:pPr>
        <w:pStyle w:val="TSTextlnkuslovan"/>
        <w:numPr>
          <w:ilvl w:val="1"/>
          <w:numId w:val="1"/>
        </w:numPr>
      </w:pPr>
      <w:r>
        <w:t>Účelem této Smlouvy je dohoda smluvních stran na podmínkách umístění a provozu Stavby na Dotčených pozemcích v souladu s ustanovením § 104 ZEK a v rozsahu sjednaném v této Smlouvě.</w:t>
      </w:r>
    </w:p>
    <w:p w14:paraId="44837A39" w14:textId="77777777" w:rsidR="00721564" w:rsidRDefault="00721564" w:rsidP="00721564">
      <w:pPr>
        <w:pStyle w:val="TSlneksmlouvy"/>
        <w:numPr>
          <w:ilvl w:val="0"/>
          <w:numId w:val="1"/>
        </w:numPr>
      </w:pPr>
      <w:r>
        <w:br/>
        <w:t>Předmět Smlouvy</w:t>
      </w:r>
    </w:p>
    <w:p w14:paraId="02F4BD5E" w14:textId="72FC72C6" w:rsidR="00721564" w:rsidRPr="00FF1073" w:rsidRDefault="00721564" w:rsidP="00721564">
      <w:pPr>
        <w:pStyle w:val="TSTextlnkuslovan"/>
        <w:numPr>
          <w:ilvl w:val="1"/>
          <w:numId w:val="1"/>
        </w:numPr>
      </w:pPr>
      <w:r w:rsidRPr="00FF1073">
        <w:t xml:space="preserve">Povinný zřizuje ve prospěch oprávněného na základě geometrického plánu č. </w:t>
      </w:r>
      <w:r w:rsidRPr="006351C0">
        <w:t>(</w:t>
      </w:r>
      <w:r w:rsidRPr="006351C0">
        <w:rPr>
          <w:highlight w:val="yellow"/>
        </w:rPr>
        <w:t>bude doplněno ve finální smlouvě</w:t>
      </w:r>
      <w:r w:rsidRPr="006351C0">
        <w:t>)</w:t>
      </w:r>
      <w:r>
        <w:t xml:space="preserve">, </w:t>
      </w:r>
      <w:r w:rsidRPr="00FF1073">
        <w:t xml:space="preserve">který </w:t>
      </w:r>
      <w:r>
        <w:t>tvoří Přílohu č. 1</w:t>
      </w:r>
      <w:r w:rsidRPr="00FF1073">
        <w:t xml:space="preserve"> této </w:t>
      </w:r>
      <w:r>
        <w:t>S</w:t>
      </w:r>
      <w:r w:rsidRPr="00FF1073">
        <w:t xml:space="preserve">mlouvy, vyhotoveného </w:t>
      </w:r>
      <w:r w:rsidRPr="006351C0">
        <w:t>(</w:t>
      </w:r>
      <w:r w:rsidRPr="006351C0">
        <w:rPr>
          <w:highlight w:val="yellow"/>
        </w:rPr>
        <w:t>bude doplněno ve finální smlouvě</w:t>
      </w:r>
      <w:r w:rsidRPr="006351C0">
        <w:t>)</w:t>
      </w:r>
      <w:r w:rsidRPr="00FF1073">
        <w:t xml:space="preserve"> (dále jen „</w:t>
      </w:r>
      <w:r w:rsidRPr="009269EA">
        <w:rPr>
          <w:b/>
        </w:rPr>
        <w:t>Geometrický plán</w:t>
      </w:r>
      <w:r w:rsidRPr="00FF1073">
        <w:t>“)</w:t>
      </w:r>
      <w:r>
        <w:t xml:space="preserve"> </w:t>
      </w:r>
      <w:r w:rsidRPr="00C637D3">
        <w:t>služebnost dle ustanovení § 104 ZEK</w:t>
      </w:r>
      <w:r>
        <w:t xml:space="preserve"> </w:t>
      </w:r>
      <w:r w:rsidRPr="00FF1073">
        <w:t>spočívající ve:</w:t>
      </w:r>
    </w:p>
    <w:p w14:paraId="02117EC4" w14:textId="77777777" w:rsidR="00721564" w:rsidRPr="00FF1073" w:rsidRDefault="00721564" w:rsidP="00721564">
      <w:pPr>
        <w:pStyle w:val="TSTextlnkuslovan"/>
        <w:numPr>
          <w:ilvl w:val="2"/>
          <w:numId w:val="1"/>
        </w:numPr>
      </w:pPr>
      <w:r w:rsidRPr="00FF1073">
        <w:t>strpění zřízení, umístění, provozování, údržby, opravy</w:t>
      </w:r>
      <w:r>
        <w:t>, modernizace</w:t>
      </w:r>
      <w:r w:rsidRPr="00FF1073">
        <w:t xml:space="preserve"> </w:t>
      </w:r>
      <w:r>
        <w:t xml:space="preserve">a rozvoje </w:t>
      </w:r>
      <w:r w:rsidRPr="00FF1073">
        <w:t>Stavby</w:t>
      </w:r>
      <w:r>
        <w:t xml:space="preserve"> včetně veškerých obslužných zařízení nutných k provozu Stavby (dále jen „</w:t>
      </w:r>
      <w:r w:rsidRPr="000A147B">
        <w:rPr>
          <w:b/>
        </w:rPr>
        <w:t>Zařízení</w:t>
      </w:r>
      <w:r>
        <w:t xml:space="preserve">“) </w:t>
      </w:r>
      <w:r w:rsidRPr="00FF1073">
        <w:t>na části Dotčených pozemků, a to v rozsahu specifikovaném Geometrickým plánem;</w:t>
      </w:r>
    </w:p>
    <w:p w14:paraId="7438E0D8" w14:textId="77777777" w:rsidR="00721564" w:rsidRPr="00FF1073" w:rsidRDefault="00721564" w:rsidP="00721564">
      <w:pPr>
        <w:pStyle w:val="TSTextlnkuslovan"/>
        <w:numPr>
          <w:ilvl w:val="2"/>
          <w:numId w:val="1"/>
        </w:numPr>
      </w:pPr>
      <w:r w:rsidRPr="00FF1073">
        <w:lastRenderedPageBreak/>
        <w:t>strpění vstupu a vjezdu motorovými vozidly oprávněného, jeho zaměstnanců, osob jím pověřených nebo jeho dodavatelů na Dotčené pozemky za účelem běžného provo</w:t>
      </w:r>
      <w:r>
        <w:t>zu, kontroly, provádění údržby,</w:t>
      </w:r>
      <w:r w:rsidRPr="00FF1073">
        <w:t xml:space="preserve"> oprav</w:t>
      </w:r>
      <w:r>
        <w:t xml:space="preserve">, modernizace a rozvoje </w:t>
      </w:r>
      <w:r w:rsidRPr="00FF1073">
        <w:t>Stavby</w:t>
      </w:r>
      <w:r>
        <w:t xml:space="preserve"> včetně Zařízení</w:t>
      </w:r>
      <w:r w:rsidRPr="00FF1073">
        <w:t>;</w:t>
      </w:r>
    </w:p>
    <w:p w14:paraId="4516C5C9" w14:textId="77777777" w:rsidR="00721564" w:rsidRDefault="00721564" w:rsidP="00721564">
      <w:pPr>
        <w:pStyle w:val="TSTextlnkuslovan"/>
        <w:numPr>
          <w:ilvl w:val="2"/>
          <w:numId w:val="1"/>
        </w:numPr>
      </w:pPr>
      <w:r w:rsidRPr="00FF1073">
        <w:t xml:space="preserve">zdržení se činností bránících běžnému provozu Stavby </w:t>
      </w:r>
      <w:r>
        <w:t xml:space="preserve">včetně Zařízení </w:t>
      </w:r>
      <w:r w:rsidRPr="00FF1073">
        <w:t>nebo činností, které by vedly nebo mohly vést k poškození Stavby</w:t>
      </w:r>
      <w:r>
        <w:t xml:space="preserve"> včetně Zařízení.</w:t>
      </w:r>
    </w:p>
    <w:p w14:paraId="15AE8404" w14:textId="77777777" w:rsidR="00721564" w:rsidRPr="00FF1073" w:rsidRDefault="00721564" w:rsidP="00721564">
      <w:pPr>
        <w:pStyle w:val="TSTextlnkuslovan"/>
        <w:numPr>
          <w:ilvl w:val="0"/>
          <w:numId w:val="0"/>
        </w:numPr>
        <w:ind w:left="708"/>
      </w:pPr>
      <w:r w:rsidRPr="00FF1073">
        <w:t>(dále jen „</w:t>
      </w:r>
      <w:r>
        <w:rPr>
          <w:b/>
        </w:rPr>
        <w:t>služebnost</w:t>
      </w:r>
      <w:r w:rsidRPr="003B38DD">
        <w:t>“).</w:t>
      </w:r>
    </w:p>
    <w:p w14:paraId="630B58AE" w14:textId="77777777" w:rsidR="00721564" w:rsidRDefault="00721564" w:rsidP="00721564">
      <w:pPr>
        <w:pStyle w:val="TSTextlnkuslovan"/>
        <w:numPr>
          <w:ilvl w:val="1"/>
          <w:numId w:val="1"/>
        </w:numPr>
      </w:pPr>
      <w:r w:rsidRPr="00E15ABF">
        <w:t xml:space="preserve">Oprávněný právo odpovídající </w:t>
      </w:r>
      <w:r>
        <w:t>služebnosti sítě</w:t>
      </w:r>
      <w:r w:rsidRPr="00E15ABF">
        <w:t xml:space="preserve"> přijímá a povinný je povinen toto právo strpět.</w:t>
      </w:r>
    </w:p>
    <w:p w14:paraId="4555F323" w14:textId="77777777" w:rsidR="00721564" w:rsidRDefault="00721564" w:rsidP="00721564">
      <w:pPr>
        <w:pStyle w:val="TSTextlnkuslovan"/>
        <w:numPr>
          <w:ilvl w:val="1"/>
          <w:numId w:val="1"/>
        </w:numPr>
      </w:pPr>
      <w:r>
        <w:rPr>
          <w:lang w:eastAsia="en-US"/>
        </w:rPr>
        <w:t>Oprávněný se zavazuje poskytnout povinnému úplatu</w:t>
      </w:r>
      <w:r w:rsidRPr="00BE0089">
        <w:t xml:space="preserve"> </w:t>
      </w:r>
      <w:r>
        <w:t>za zřízení služebnosti ve výši a za podmínek stanovených touto Smlouvou.</w:t>
      </w:r>
    </w:p>
    <w:p w14:paraId="0D5D5D16" w14:textId="77777777" w:rsidR="00721564" w:rsidRDefault="00721564" w:rsidP="00721564">
      <w:pPr>
        <w:pStyle w:val="TSTextlnkuslovan"/>
        <w:numPr>
          <w:ilvl w:val="1"/>
          <w:numId w:val="1"/>
        </w:numPr>
      </w:pPr>
      <w:r>
        <w:t xml:space="preserve">Povinný má právo na odstoupení od Smlouvy a zrušení Služebnosti, a to za podmínky, že do tří (3) let od uzavření Smlouvy nabude ze strany Oprávněného zahájeno uskutečňování účelu této Smlouvy.  </w:t>
      </w:r>
      <w:r w:rsidRPr="009F6358">
        <w:t xml:space="preserve">Odstoupením se </w:t>
      </w:r>
      <w:r>
        <w:rPr>
          <w:lang w:eastAsia="en-US"/>
        </w:rPr>
        <w:t>Smlouv</w:t>
      </w:r>
      <w:r w:rsidRPr="009F6358">
        <w:rPr>
          <w:lang w:eastAsia="en-US"/>
        </w:rPr>
        <w:t>a</w:t>
      </w:r>
      <w:r w:rsidRPr="009F6358">
        <w:t xml:space="preserve"> ruší s účinky ex </w:t>
      </w:r>
      <w:proofErr w:type="spellStart"/>
      <w:r w:rsidRPr="009F6358">
        <w:t>nunc</w:t>
      </w:r>
      <w:proofErr w:type="spellEnd"/>
      <w:r w:rsidRPr="009F6358">
        <w:t xml:space="preserve">, přičemž toto odstoupení je účinné doručením písemného projevu této vůle </w:t>
      </w:r>
      <w:r>
        <w:t>oprávněnému</w:t>
      </w:r>
      <w:r w:rsidRPr="009F6358">
        <w:t>.</w:t>
      </w:r>
    </w:p>
    <w:p w14:paraId="51C8C086" w14:textId="77777777" w:rsidR="00721564" w:rsidRDefault="00721564" w:rsidP="00721564">
      <w:pPr>
        <w:pStyle w:val="TSlneksmlouvy"/>
        <w:numPr>
          <w:ilvl w:val="0"/>
          <w:numId w:val="1"/>
        </w:numPr>
      </w:pPr>
      <w:commentRangeStart w:id="75"/>
      <w:r>
        <w:br/>
        <w:t>Cena a platební podmínky</w:t>
      </w:r>
    </w:p>
    <w:p w14:paraId="1D8EC2FA" w14:textId="7F7AB6BA" w:rsidR="00721564" w:rsidRPr="000030CB" w:rsidRDefault="00721564" w:rsidP="00721564">
      <w:pPr>
        <w:pStyle w:val="TSTextlnkuslovan"/>
        <w:numPr>
          <w:ilvl w:val="1"/>
          <w:numId w:val="1"/>
        </w:numPr>
        <w:rPr>
          <w:lang w:eastAsia="en-US"/>
        </w:rPr>
      </w:pPr>
      <w:bookmarkStart w:id="76" w:name="_Ref408579603"/>
      <w:r w:rsidRPr="00DC18F2">
        <w:t xml:space="preserve">Celková </w:t>
      </w:r>
      <w:r>
        <w:rPr>
          <w:rFonts w:cs="Arial"/>
        </w:rPr>
        <w:t>úplata</w:t>
      </w:r>
      <w:r w:rsidRPr="00DC18F2">
        <w:t xml:space="preserve"> </w:t>
      </w:r>
      <w:r>
        <w:t>za zřízení služebnosti j</w:t>
      </w:r>
      <w:r w:rsidRPr="00DC18F2">
        <w:t xml:space="preserve">e stanovena </w:t>
      </w:r>
      <w:r>
        <w:t>na základě</w:t>
      </w:r>
      <w:ins w:id="77" w:author="Longinová Irena" w:date="2025-01-28T12:14:00Z">
        <w:r w:rsidR="00775C98" w:rsidRPr="00775C98">
          <w:t xml:space="preserve"> Ceníku pro stanovení finančních úhrad při nakládání s nemovitým majetkem města Český Těšín _ ve výši 580,-/</w:t>
        </w:r>
        <w:proofErr w:type="spellStart"/>
        <w:r w:rsidR="00775C98" w:rsidRPr="00775C98">
          <w:t>bm</w:t>
        </w:r>
        <w:proofErr w:type="spellEnd"/>
        <w:r w:rsidR="00775C98" w:rsidRPr="00775C98">
          <w:t xml:space="preserve"> , celkem Kč …………- </w:t>
        </w:r>
      </w:ins>
      <w:del w:id="78" w:author="Longinová Irena" w:date="2025-01-28T12:14:00Z">
        <w:r w:rsidDel="00775C98">
          <w:delText xml:space="preserve"> znaleckého posudku vypracovaného znalcem </w:delText>
        </w:r>
        <w:r w:rsidRPr="00BF52B8" w:rsidDel="00775C98">
          <w:rPr>
            <w:bCs/>
            <w:highlight w:val="cyan"/>
          </w:rPr>
          <w:fldChar w:fldCharType="begin"/>
        </w:r>
        <w:r w:rsidRPr="00BF52B8" w:rsidDel="00775C98">
          <w:rPr>
            <w:bCs/>
            <w:highlight w:val="cyan"/>
          </w:rPr>
          <w:delInstrText xml:space="preserve"> macrobutton nobutton ___</w:delInstrText>
        </w:r>
        <w:r w:rsidRPr="00BF52B8" w:rsidDel="00775C98">
          <w:rPr>
            <w:bCs/>
            <w:highlight w:val="cyan"/>
          </w:rPr>
          <w:fldChar w:fldCharType="end"/>
        </w:r>
        <w:r w:rsidDel="00775C98">
          <w:rPr>
            <w:b/>
          </w:rPr>
          <w:delText xml:space="preserve"> </w:delText>
        </w:r>
        <w:r w:rsidDel="00775C98">
          <w:delText>ze dne</w:delText>
        </w:r>
        <w:r w:rsidRPr="00DC18F2" w:rsidDel="00775C98">
          <w:delText xml:space="preserve"> </w:delText>
        </w:r>
        <w:r w:rsidRPr="00BF52B8" w:rsidDel="00775C98">
          <w:rPr>
            <w:bCs/>
            <w:highlight w:val="cyan"/>
          </w:rPr>
          <w:fldChar w:fldCharType="begin"/>
        </w:r>
        <w:r w:rsidRPr="00BF52B8" w:rsidDel="00775C98">
          <w:rPr>
            <w:bCs/>
            <w:highlight w:val="cyan"/>
          </w:rPr>
          <w:delInstrText xml:space="preserve"> macrobutton nobutton ___</w:delInstrText>
        </w:r>
        <w:r w:rsidRPr="00BF52B8" w:rsidDel="00775C98">
          <w:rPr>
            <w:bCs/>
            <w:highlight w:val="cyan"/>
          </w:rPr>
          <w:fldChar w:fldCharType="end"/>
        </w:r>
        <w:r w:rsidDel="00775C98">
          <w:rPr>
            <w:b/>
          </w:rPr>
          <w:delText xml:space="preserve"> </w:delText>
        </w:r>
        <w:r w:rsidRPr="00DC18F2" w:rsidDel="00775C98">
          <w:delText xml:space="preserve">ve výši </w:delText>
        </w:r>
        <w:r w:rsidRPr="00D74B34" w:rsidDel="00775C98">
          <w:rPr>
            <w:b/>
            <w:highlight w:val="cyan"/>
          </w:rPr>
          <w:fldChar w:fldCharType="begin"/>
        </w:r>
        <w:r w:rsidRPr="00D74B34" w:rsidDel="00775C98">
          <w:rPr>
            <w:b/>
            <w:highlight w:val="cyan"/>
          </w:rPr>
          <w:delInstrText xml:space="preserve"> macrobutton nobutton ___</w:delInstrText>
        </w:r>
        <w:r w:rsidRPr="00D74B34" w:rsidDel="00775C98">
          <w:rPr>
            <w:b/>
            <w:highlight w:val="cyan"/>
          </w:rPr>
          <w:fldChar w:fldCharType="end"/>
        </w:r>
        <w:r w:rsidRPr="00DC18F2" w:rsidDel="00775C98">
          <w:rPr>
            <w:b/>
          </w:rPr>
          <w:delText>,- Kč</w:delText>
        </w:r>
        <w:r w:rsidRPr="00DC18F2" w:rsidDel="00775C98">
          <w:delText xml:space="preserve"> bez daně z přidané hodnoty (dále jen „</w:delText>
        </w:r>
        <w:r w:rsidRPr="00DC18F2" w:rsidDel="00775C98">
          <w:rPr>
            <w:b/>
          </w:rPr>
          <w:delText>DPH</w:delText>
        </w:r>
        <w:r w:rsidRPr="00DC18F2" w:rsidDel="00775C98">
          <w:delText>“)</w:delText>
        </w:r>
        <w:r w:rsidDel="00775C98">
          <w:delText xml:space="preserve"> (dále jen „</w:delText>
        </w:r>
        <w:r w:rsidDel="00775C98">
          <w:rPr>
            <w:b/>
          </w:rPr>
          <w:delText>Úplata</w:delText>
        </w:r>
        <w:r w:rsidDel="00775C98">
          <w:delText>“)</w:delText>
        </w:r>
        <w:r w:rsidRPr="00DC18F2" w:rsidDel="00775C98">
          <w:delText xml:space="preserve">.  DPH bude připočtena </w:delText>
        </w:r>
        <w:r w:rsidRPr="00DC18F2" w:rsidDel="00775C98">
          <w:rPr>
            <w:lang w:eastAsia="en-US"/>
          </w:rPr>
          <w:delText>v zákonné výši</w:delText>
        </w:r>
        <w:r w:rsidDel="00775C98">
          <w:rPr>
            <w:lang w:eastAsia="en-US"/>
          </w:rPr>
          <w:delText xml:space="preserve"> dle platných právních předpisů</w:delText>
        </w:r>
        <w:r w:rsidRPr="000030CB" w:rsidDel="00775C98">
          <w:delText>.</w:delText>
        </w:r>
        <w:bookmarkEnd w:id="76"/>
        <w:r w:rsidRPr="000030CB" w:rsidDel="00775C98">
          <w:delText xml:space="preserve"> </w:delText>
        </w:r>
      </w:del>
    </w:p>
    <w:p w14:paraId="08DAB2B0" w14:textId="77777777" w:rsidR="00721564" w:rsidRPr="00C35901" w:rsidRDefault="00721564" w:rsidP="00721564">
      <w:pPr>
        <w:pStyle w:val="TSTextlnkuslovan"/>
        <w:numPr>
          <w:ilvl w:val="1"/>
          <w:numId w:val="1"/>
        </w:numPr>
        <w:rPr>
          <w:lang w:eastAsia="en-US"/>
        </w:rPr>
      </w:pPr>
      <w:r w:rsidRPr="00C35901">
        <w:t>Úplata</w:t>
      </w:r>
      <w:r w:rsidRPr="00C35901">
        <w:rPr>
          <w:lang w:eastAsia="en-US"/>
        </w:rPr>
        <w:t xml:space="preserve"> včetně DPH bude povinným vyfakturována</w:t>
      </w:r>
      <w:r>
        <w:rPr>
          <w:lang w:eastAsia="en-US"/>
        </w:rPr>
        <w:t xml:space="preserve"> nejdříve v den podání návrhu na vklad práva odpovídajícímu služebnosti do katastru nemovitostí</w:t>
      </w:r>
      <w:r w:rsidRPr="00C35901">
        <w:rPr>
          <w:lang w:eastAsia="en-US"/>
        </w:rPr>
        <w:t>, a to na základě faktury – daňového dokladu, kterou povinný pošle oprávněnému.</w:t>
      </w:r>
      <w:r>
        <w:rPr>
          <w:lang w:eastAsia="en-US"/>
        </w:rPr>
        <w:t xml:space="preserve"> Povinný je povinen vystavit a oprávněnému zaslat fakturu – daňový doklad nejpozději do patnácti (15) dnů ode dne podání návrhu na vklad práva do katastru nemovitostí. Den podání návrhu na vklad práva do katastru nemovitostí je dnem uskutečnění zdanitelného plnění.</w:t>
      </w:r>
    </w:p>
    <w:p w14:paraId="4905B073" w14:textId="77777777" w:rsidR="00721564" w:rsidRPr="00C35901" w:rsidRDefault="00721564" w:rsidP="00721564">
      <w:pPr>
        <w:pStyle w:val="TSTextlnkuslovan"/>
        <w:numPr>
          <w:ilvl w:val="1"/>
          <w:numId w:val="1"/>
        </w:numPr>
        <w:rPr>
          <w:lang w:eastAsia="en-US"/>
        </w:rPr>
      </w:pPr>
      <w:r w:rsidRPr="00C35901">
        <w:t xml:space="preserve">Lhůta splatnosti faktury – daňového dokladu, a tedy i lhůta splatnosti Úplaty je sjednána na </w:t>
      </w:r>
      <w:r>
        <w:t>šedesát (</w:t>
      </w:r>
      <w:r w:rsidRPr="00C35901">
        <w:t>60</w:t>
      </w:r>
      <w:r>
        <w:t>)</w:t>
      </w:r>
      <w:r w:rsidRPr="00C35901">
        <w:t xml:space="preserve"> </w:t>
      </w:r>
      <w:r w:rsidRPr="00C35901">
        <w:rPr>
          <w:lang w:eastAsia="en-US"/>
        </w:rPr>
        <w:t>kalendářních dnů ode dne doručení</w:t>
      </w:r>
      <w:r>
        <w:rPr>
          <w:lang w:eastAsia="en-US"/>
        </w:rPr>
        <w:t xml:space="preserve"> oznámení o pravomocném rozhodnutí příslušného katastrálního úřadu o </w:t>
      </w:r>
      <w:r w:rsidRPr="006F5D32">
        <w:rPr>
          <w:lang w:eastAsia="en-US"/>
        </w:rPr>
        <w:t xml:space="preserve">provedení vkladu </w:t>
      </w:r>
      <w:r>
        <w:rPr>
          <w:lang w:eastAsia="en-US"/>
        </w:rPr>
        <w:t>služebnosti dle této Smlouvy.</w:t>
      </w:r>
      <w:r w:rsidRPr="002067B3">
        <w:rPr>
          <w:lang w:eastAsia="en-US"/>
        </w:rPr>
        <w:t xml:space="preserve"> </w:t>
      </w:r>
      <w:r w:rsidRPr="00C35901">
        <w:rPr>
          <w:lang w:eastAsia="en-US"/>
        </w:rPr>
        <w:t xml:space="preserve"> </w:t>
      </w:r>
    </w:p>
    <w:p w14:paraId="7A4F138D" w14:textId="77777777" w:rsidR="00721564" w:rsidRDefault="00721564" w:rsidP="00721564">
      <w:pPr>
        <w:pStyle w:val="TSTextlnkuslovan"/>
        <w:numPr>
          <w:ilvl w:val="1"/>
          <w:numId w:val="1"/>
        </w:numPr>
      </w:pPr>
      <w:r w:rsidRPr="00DC18F2">
        <w:t xml:space="preserve">Faktura musí obsahovat náležitosti daňového dokladu </w:t>
      </w:r>
      <w:r>
        <w:t>stanovené platnými právními předpisy a</w:t>
      </w:r>
      <w:r w:rsidRPr="00DC18F2">
        <w:t xml:space="preserve"> musí v ní být uvedeno číslo Smlouvy.</w:t>
      </w:r>
      <w:r w:rsidRPr="009872B3">
        <w:t> </w:t>
      </w:r>
      <w:r w:rsidRPr="00DC18F2">
        <w:t xml:space="preserve">Pokud nebude faktura obsahovat stanovené náležitosti nebo v ní nebudou správně uvedené požadované údaje, je </w:t>
      </w:r>
      <w:r>
        <w:t>oprávněný</w:t>
      </w:r>
      <w:r w:rsidRPr="00DC18F2">
        <w:t xml:space="preserve"> oprávněn vrátit ji </w:t>
      </w:r>
      <w:r>
        <w:t>povinnému</w:t>
      </w:r>
      <w:r w:rsidRPr="00DC18F2">
        <w:t xml:space="preserve"> ve lhůtě její splatnosti s uvedením chybějících náležitostí nebo nesprávných údajů. V takovém případě se přeruší běh lhůty splatnosti a nová lhůta splatnosti počne běžet doručením opravené faktury </w:t>
      </w:r>
      <w:r>
        <w:t>oprávněnému</w:t>
      </w:r>
      <w:r w:rsidRPr="00DC18F2">
        <w:t>.</w:t>
      </w:r>
      <w:bookmarkStart w:id="79" w:name="_Ref400000579"/>
      <w:r w:rsidRPr="009872B3">
        <w:t xml:space="preserve"> </w:t>
      </w:r>
    </w:p>
    <w:p w14:paraId="46ADF804" w14:textId="77777777" w:rsidR="00721564" w:rsidRPr="009872B3" w:rsidRDefault="00721564" w:rsidP="00721564">
      <w:pPr>
        <w:pStyle w:val="TSTextlnkuslovan"/>
        <w:numPr>
          <w:ilvl w:val="1"/>
          <w:numId w:val="1"/>
        </w:numPr>
      </w:pPr>
      <w:r w:rsidRPr="009872B3">
        <w:t xml:space="preserve">Smluvní strany se dohodly, že </w:t>
      </w:r>
      <w:r>
        <w:t>povinný je povinen poslat fakturu</w:t>
      </w:r>
      <w:r w:rsidRPr="009872B3">
        <w:t xml:space="preserve"> na základě této Smlouvy elektronicky. </w:t>
      </w:r>
      <w:r>
        <w:t>Oprávněný</w:t>
      </w:r>
      <w:r w:rsidRPr="009872B3">
        <w:t xml:space="preserve"> vyslovuje tímto svůj souhlas s tím, aby mu </w:t>
      </w:r>
      <w:r>
        <w:t xml:space="preserve">povinný daňový </w:t>
      </w:r>
      <w:proofErr w:type="gramStart"/>
      <w:r>
        <w:t>doklad - fakturu</w:t>
      </w:r>
      <w:proofErr w:type="gramEnd"/>
      <w:r>
        <w:t xml:space="preserve"> poslal</w:t>
      </w:r>
      <w:r w:rsidRPr="009872B3">
        <w:t xml:space="preserve"> v elektronické podobě.</w:t>
      </w:r>
      <w:bookmarkEnd w:id="79"/>
    </w:p>
    <w:p w14:paraId="1B108B98" w14:textId="77777777" w:rsidR="00721564" w:rsidRDefault="00721564" w:rsidP="00721564">
      <w:pPr>
        <w:pStyle w:val="TSTextlnkuslovan"/>
        <w:numPr>
          <w:ilvl w:val="1"/>
          <w:numId w:val="1"/>
        </w:numPr>
      </w:pPr>
      <w:r>
        <w:t>Povinný</w:t>
      </w:r>
      <w:r w:rsidRPr="009872B3">
        <w:t xml:space="preserve"> se zavazuje zajistit, že faktura bude </w:t>
      </w:r>
      <w:r>
        <w:t>oprávněnému</w:t>
      </w:r>
      <w:r w:rsidRPr="009872B3">
        <w:t xml:space="preserve"> doručena buď</w:t>
      </w:r>
      <w:r>
        <w:t>:</w:t>
      </w:r>
      <w:r w:rsidRPr="009872B3">
        <w:t xml:space="preserve"> </w:t>
      </w:r>
    </w:p>
    <w:p w14:paraId="64C80D66" w14:textId="77777777" w:rsidR="00721564" w:rsidRDefault="00721564" w:rsidP="00721564">
      <w:pPr>
        <w:pStyle w:val="TSTextlnkuslovan"/>
        <w:numPr>
          <w:ilvl w:val="2"/>
          <w:numId w:val="1"/>
        </w:numPr>
      </w:pPr>
      <w:r w:rsidRPr="009872B3">
        <w:lastRenderedPageBreak/>
        <w:t xml:space="preserve">na emailovou adresu </w:t>
      </w:r>
      <w:hyperlink r:id="rId23" w:history="1">
        <w:r w:rsidRPr="009872B3">
          <w:t>epodatelna@t-mobile.cz</w:t>
        </w:r>
      </w:hyperlink>
      <w:r>
        <w:t>, přičemž k</w:t>
      </w:r>
      <w:r w:rsidRPr="0093590D">
        <w:t>aždý email může obsahovat jen jeden doklad</w:t>
      </w:r>
      <w:r>
        <w:t>;</w:t>
      </w:r>
      <w:r w:rsidRPr="009872B3">
        <w:t xml:space="preserve"> nebo </w:t>
      </w:r>
    </w:p>
    <w:p w14:paraId="69B6F152" w14:textId="77777777" w:rsidR="00721564" w:rsidRDefault="00721564" w:rsidP="00721564">
      <w:pPr>
        <w:pStyle w:val="TSTextlnkuslovan"/>
        <w:numPr>
          <w:ilvl w:val="2"/>
          <w:numId w:val="1"/>
        </w:numPr>
      </w:pPr>
      <w:r w:rsidRPr="009872B3">
        <w:t xml:space="preserve">do datové schránky </w:t>
      </w:r>
      <w:r>
        <w:t>oprávněného</w:t>
      </w:r>
      <w:r w:rsidRPr="009872B3">
        <w:t xml:space="preserve"> s ID ygwch5i, přičemž v předmětu e-mailu (resp. v poli „Věc“ v záhlaví zprávy doručované do datové schránky) musí za účelem identifikace vždy uvést označení „ELPAFA“. </w:t>
      </w:r>
    </w:p>
    <w:p w14:paraId="2A54CCE1" w14:textId="77777777" w:rsidR="00721564" w:rsidRPr="009872B3" w:rsidRDefault="00721564" w:rsidP="00721564">
      <w:pPr>
        <w:pStyle w:val="TSTextlnkuslovan"/>
        <w:numPr>
          <w:ilvl w:val="1"/>
          <w:numId w:val="1"/>
        </w:numPr>
      </w:pPr>
      <w:r>
        <w:t>Povinný</w:t>
      </w:r>
      <w:r w:rsidRPr="009872B3">
        <w:t xml:space="preserve"> je rovněž povinen zajistit, že každá faktura bude </w:t>
      </w:r>
      <w:r>
        <w:t>oprávněnému</w:t>
      </w:r>
      <w:r w:rsidRPr="009872B3">
        <w:t xml:space="preserve"> zaslána v čitelné podobě ve formátu </w:t>
      </w:r>
      <w:proofErr w:type="spellStart"/>
      <w:r w:rsidRPr="009872B3">
        <w:t>pdf</w:t>
      </w:r>
      <w:proofErr w:type="spellEnd"/>
      <w:r w:rsidRPr="009872B3">
        <w:t xml:space="preserve"> (rozlišení musí být alespoň 300DPI a barevná hloubka musí být pouze 1bit). Smluvními stranami případně dohodnuté přílohy faktury (např. akceptační protokoly či jiné dokumenty), jsou považovány za nezbytnou náležitost faktury a budou k faktuře připojeny v naskenované podobě (v jednom </w:t>
      </w:r>
      <w:proofErr w:type="spellStart"/>
      <w:r w:rsidRPr="009872B3">
        <w:t>pdf</w:t>
      </w:r>
      <w:proofErr w:type="spellEnd"/>
      <w:r w:rsidRPr="009872B3">
        <w:t xml:space="preserve"> souboru s fakturou).</w:t>
      </w:r>
    </w:p>
    <w:p w14:paraId="12449168" w14:textId="77777777" w:rsidR="00721564" w:rsidRDefault="00721564" w:rsidP="00721564">
      <w:pPr>
        <w:pStyle w:val="TSTextlnkuslovan"/>
        <w:numPr>
          <w:ilvl w:val="1"/>
          <w:numId w:val="1"/>
        </w:numPr>
      </w:pPr>
      <w:r w:rsidRPr="00DC18F2">
        <w:t>Peněžité částky se platí bankovním převodem na účet druhé smluvní strany uvedený ve faktuře. Peněžitá částka se považuje za zaplacenou dnem, kdy byla odepsána z účtu odesílatele ve prospěch účtu příjemce.</w:t>
      </w:r>
    </w:p>
    <w:p w14:paraId="6B8B0910" w14:textId="77777777" w:rsidR="00721564" w:rsidRDefault="00721564" w:rsidP="00721564">
      <w:pPr>
        <w:pStyle w:val="TSTextlnkuslovan"/>
        <w:numPr>
          <w:ilvl w:val="1"/>
          <w:numId w:val="1"/>
        </w:numPr>
        <w:rPr>
          <w:lang w:eastAsia="en-US"/>
        </w:rPr>
      </w:pPr>
      <w:r>
        <w:rPr>
          <w:lang w:eastAsia="en-US"/>
        </w:rPr>
        <w:t xml:space="preserve">Neuhradí-li oprávněný Úplatu sjednanou dle odst. </w:t>
      </w:r>
      <w:r>
        <w:rPr>
          <w:lang w:eastAsia="en-US"/>
        </w:rPr>
        <w:fldChar w:fldCharType="begin"/>
      </w:r>
      <w:r>
        <w:rPr>
          <w:lang w:eastAsia="en-US"/>
        </w:rPr>
        <w:instrText xml:space="preserve"> REF _Ref408579603 \r \h </w:instrText>
      </w:r>
      <w:r>
        <w:rPr>
          <w:lang w:eastAsia="en-US"/>
        </w:rPr>
      </w:r>
      <w:r>
        <w:rPr>
          <w:lang w:eastAsia="en-US"/>
        </w:rPr>
        <w:fldChar w:fldCharType="separate"/>
      </w:r>
      <w:r>
        <w:rPr>
          <w:lang w:eastAsia="en-US"/>
        </w:rPr>
        <w:t>4.1</w:t>
      </w:r>
      <w:r>
        <w:rPr>
          <w:lang w:eastAsia="en-US"/>
        </w:rPr>
        <w:fldChar w:fldCharType="end"/>
      </w:r>
      <w:r>
        <w:rPr>
          <w:lang w:eastAsia="en-US"/>
        </w:rPr>
        <w:t>této Smlouvy povinným řádně a včas, je povinný oprávněn požadovat po oprávněném úrok z prodlení ve výši 0,03</w:t>
      </w:r>
      <w:proofErr w:type="gramStart"/>
      <w:r>
        <w:rPr>
          <w:lang w:eastAsia="en-US"/>
        </w:rPr>
        <w:t>%  z</w:t>
      </w:r>
      <w:proofErr w:type="gramEnd"/>
      <w:r>
        <w:rPr>
          <w:lang w:eastAsia="en-US"/>
        </w:rPr>
        <w:t> dlužné částky za každý započatý den prodlení.</w:t>
      </w:r>
      <w:commentRangeEnd w:id="75"/>
      <w:r>
        <w:rPr>
          <w:rStyle w:val="Odkaznakoment"/>
        </w:rPr>
        <w:commentReference w:id="75"/>
      </w:r>
    </w:p>
    <w:p w14:paraId="4FE79330" w14:textId="77777777" w:rsidR="00721564" w:rsidRPr="00E15ABF" w:rsidRDefault="00721564" w:rsidP="00721564">
      <w:pPr>
        <w:pStyle w:val="TSlneksmlouvy"/>
        <w:numPr>
          <w:ilvl w:val="0"/>
          <w:numId w:val="1"/>
        </w:numPr>
      </w:pPr>
      <w:r>
        <w:br/>
        <w:t>Další práva a povinnosti</w:t>
      </w:r>
    </w:p>
    <w:p w14:paraId="02067354" w14:textId="77777777" w:rsidR="00721564" w:rsidRDefault="00721564" w:rsidP="00721564">
      <w:pPr>
        <w:pStyle w:val="TSTextlnkuslovan"/>
        <w:numPr>
          <w:ilvl w:val="1"/>
          <w:numId w:val="1"/>
        </w:numPr>
      </w:pPr>
      <w:r>
        <w:t>Smluvní strany jsou</w:t>
      </w:r>
      <w:r w:rsidRPr="00E15ABF">
        <w:t xml:space="preserve"> povin</w:t>
      </w:r>
      <w:r>
        <w:t>ny</w:t>
      </w:r>
      <w:r w:rsidRPr="00E15ABF">
        <w:t xml:space="preserve"> počínat si tak, aby nepoškozoval</w:t>
      </w:r>
      <w:r>
        <w:t>y</w:t>
      </w:r>
      <w:r w:rsidRPr="00E15ABF">
        <w:t xml:space="preserve"> majetek </w:t>
      </w:r>
      <w:r>
        <w:t>druhé smluvní strany</w:t>
      </w:r>
      <w:r w:rsidRPr="00E15ABF">
        <w:t xml:space="preserve">. </w:t>
      </w:r>
    </w:p>
    <w:p w14:paraId="4C831DA7" w14:textId="77777777" w:rsidR="00721564" w:rsidRDefault="00721564" w:rsidP="00721564">
      <w:pPr>
        <w:pStyle w:val="TSTextlnkuslovan"/>
        <w:numPr>
          <w:ilvl w:val="1"/>
          <w:numId w:val="1"/>
        </w:numPr>
      </w:pPr>
      <w:r w:rsidRPr="00E15ABF">
        <w:t>Oprávněný se zavazuje při provozu Stavby, a dále po celou d</w:t>
      </w:r>
      <w:r>
        <w:t>obu platnosti a účinnosti této S</w:t>
      </w:r>
      <w:r w:rsidRPr="00E15ABF">
        <w:t xml:space="preserve">mlouvy, dodržovat veškeré právní předpisy ČR. </w:t>
      </w:r>
    </w:p>
    <w:p w14:paraId="5D157C17" w14:textId="77777777" w:rsidR="00721564" w:rsidRPr="00E15ABF" w:rsidRDefault="00721564" w:rsidP="00721564">
      <w:pPr>
        <w:pStyle w:val="TSTextlnkuslovan"/>
        <w:numPr>
          <w:ilvl w:val="1"/>
          <w:numId w:val="1"/>
        </w:numPr>
      </w:pPr>
      <w:r w:rsidRPr="00E15ABF">
        <w:t xml:space="preserve">Povinný bere na vědomí, že se na režim provozu a údržby Stavby vztahují ustanovení </w:t>
      </w:r>
      <w:r>
        <w:t>ZEK</w:t>
      </w:r>
      <w:r w:rsidRPr="00E15ABF">
        <w:t>.</w:t>
      </w:r>
    </w:p>
    <w:p w14:paraId="1C4668D5" w14:textId="77777777" w:rsidR="00721564" w:rsidRPr="00CF4D6D" w:rsidRDefault="00721564" w:rsidP="00721564">
      <w:pPr>
        <w:pStyle w:val="TSTextlnkuslovan"/>
        <w:numPr>
          <w:ilvl w:val="1"/>
          <w:numId w:val="1"/>
        </w:numPr>
      </w:pPr>
      <w:r w:rsidRPr="00E15ABF">
        <w:t>N</w:t>
      </w:r>
      <w:r w:rsidRPr="00CF4D6D">
        <w:t xml:space="preserve">áklady spojené s provozem, obsluhou, údržbou, opravami a případnými rekonstrukcemi Stavby na Dotčených pozemcích </w:t>
      </w:r>
      <w:r>
        <w:t xml:space="preserve">vyžádané oprávněným </w:t>
      </w:r>
      <w:r w:rsidRPr="00CF4D6D">
        <w:t>hradí oprávněný</w:t>
      </w:r>
      <w:r>
        <w:t>, vyžádané povinným hradí povinný, nedohodnou-li se smluvní strany jinak</w:t>
      </w:r>
      <w:r w:rsidRPr="00CF4D6D">
        <w:t>.</w:t>
      </w:r>
      <w:r w:rsidRPr="00E15ABF">
        <w:t xml:space="preserve"> </w:t>
      </w:r>
      <w:r>
        <w:rPr>
          <w:rFonts w:cs="Arial"/>
        </w:rPr>
        <w:t>Veškeré náklady na zachování a případné opravy Dotčených pozemků nese povinný.</w:t>
      </w:r>
    </w:p>
    <w:p w14:paraId="54306B20" w14:textId="77777777" w:rsidR="00721564" w:rsidRPr="00E15ABF" w:rsidRDefault="00721564" w:rsidP="00721564">
      <w:pPr>
        <w:pStyle w:val="TSTextlnkuslovan"/>
        <w:numPr>
          <w:ilvl w:val="1"/>
          <w:numId w:val="1"/>
        </w:numPr>
      </w:pPr>
      <w:r>
        <w:t xml:space="preserve">Oprávněný je oprávněn provádět </w:t>
      </w:r>
      <w:r w:rsidRPr="00E15ABF">
        <w:t>stavební úpravy, plánované opravy či rekonstrukci Stavby na Dotčených pozemcích</w:t>
      </w:r>
      <w:r>
        <w:t>. V takovém případě</w:t>
      </w:r>
      <w:r w:rsidRPr="00E15ABF">
        <w:t xml:space="preserve"> </w:t>
      </w:r>
      <w:proofErr w:type="gramStart"/>
      <w:r w:rsidRPr="00E15ABF">
        <w:t>je  povinen</w:t>
      </w:r>
      <w:proofErr w:type="gramEnd"/>
      <w:r w:rsidRPr="00E15ABF">
        <w:t xml:space="preserve"> v </w:t>
      </w:r>
      <w:r>
        <w:t xml:space="preserve"> </w:t>
      </w:r>
      <w:r w:rsidRPr="00E15ABF">
        <w:t xml:space="preserve">předstihu před jejich provedením písemně ohlásit povinnému, vyjma havárií, které oprávněný písemně oznámí povinnému </w:t>
      </w:r>
      <w:r w:rsidRPr="00861130">
        <w:t>do třiceti (30) pracovních dnů od jejich zjištění</w:t>
      </w:r>
      <w:r w:rsidRPr="00E15ABF">
        <w:t xml:space="preserve">. </w:t>
      </w:r>
    </w:p>
    <w:p w14:paraId="608A89DB" w14:textId="77777777" w:rsidR="00721564" w:rsidRPr="00861130" w:rsidRDefault="00721564" w:rsidP="00721564">
      <w:pPr>
        <w:pStyle w:val="TSTextlnkuslovan"/>
        <w:numPr>
          <w:ilvl w:val="1"/>
          <w:numId w:val="1"/>
        </w:numPr>
      </w:pPr>
      <w:r>
        <w:t>Ú</w:t>
      </w:r>
      <w:r w:rsidRPr="00E15ABF">
        <w:t>pravy</w:t>
      </w:r>
      <w:r>
        <w:t xml:space="preserve"> a práce </w:t>
      </w:r>
      <w:r w:rsidRPr="00E15ABF">
        <w:t>na Dotčených pozemcích</w:t>
      </w:r>
      <w:r>
        <w:t>, které mohou mít vliv na Stavbu oprávněného nebo na přístup k ní například v případě potřeby jejích oprav či údržby,</w:t>
      </w:r>
      <w:r w:rsidRPr="00E15ABF">
        <w:t xml:space="preserve"> je </w:t>
      </w:r>
      <w:r>
        <w:t>povinný</w:t>
      </w:r>
      <w:r w:rsidRPr="00E15ABF">
        <w:t xml:space="preserve"> povinen </w:t>
      </w:r>
      <w:proofErr w:type="gramStart"/>
      <w:r w:rsidRPr="00E15ABF">
        <w:t>v </w:t>
      </w:r>
      <w:r>
        <w:t xml:space="preserve"> dostatečném</w:t>
      </w:r>
      <w:proofErr w:type="gramEnd"/>
      <w:r w:rsidRPr="00E15ABF">
        <w:t xml:space="preserve"> předstihu před jejich provedením písemně ohlásit </w:t>
      </w:r>
      <w:r>
        <w:t xml:space="preserve">oprávněnému </w:t>
      </w:r>
      <w:r w:rsidRPr="00EA3DEF">
        <w:t xml:space="preserve">a koordinovat tyto úpravy a práce s oprávněným tak, aby byly minimalizovány vlivy takových úprav a prací na </w:t>
      </w:r>
      <w:r>
        <w:t>služebnost a m</w:t>
      </w:r>
      <w:r w:rsidRPr="00EA3DEF">
        <w:t>ajetek oprávněného</w:t>
      </w:r>
      <w:r w:rsidRPr="00E15ABF">
        <w:t>, vyjma havárií, k</w:t>
      </w:r>
      <w:r w:rsidRPr="00861130">
        <w:t>teré povinný písemně oznámí oprávněnému do třiceti (30) pracovních dnů od jejich zjištění.</w:t>
      </w:r>
    </w:p>
    <w:p w14:paraId="3DD79197" w14:textId="77777777" w:rsidR="00721564" w:rsidRPr="00EA3DEF" w:rsidRDefault="00721564" w:rsidP="00721564">
      <w:pPr>
        <w:pStyle w:val="TSTextlnkuslovan"/>
        <w:numPr>
          <w:ilvl w:val="1"/>
          <w:numId w:val="1"/>
        </w:numPr>
      </w:pPr>
      <w:r w:rsidRPr="00EA3DEF">
        <w:t xml:space="preserve">Povinný je povinen neprodleně oznámit oprávněnému vznik jakékoli </w:t>
      </w:r>
      <w:r>
        <w:t>újmy či hrozbu vzniku jakékoliv</w:t>
      </w:r>
      <w:r w:rsidRPr="00EA3DEF">
        <w:t xml:space="preserve"> </w:t>
      </w:r>
      <w:r>
        <w:t>újmy</w:t>
      </w:r>
      <w:r w:rsidRPr="00EA3DEF">
        <w:t xml:space="preserve"> na majetku oprávněného</w:t>
      </w:r>
      <w:r>
        <w:t xml:space="preserve"> a uhradit oprávněnému újmu vzniklou </w:t>
      </w:r>
      <w:r>
        <w:lastRenderedPageBreak/>
        <w:t>na majetku oprávněného v důsledku činnosti povinného nebo povinným pověřených osob</w:t>
      </w:r>
      <w:r w:rsidRPr="00EA3DEF">
        <w:t>.</w:t>
      </w:r>
    </w:p>
    <w:p w14:paraId="11F93170" w14:textId="77777777" w:rsidR="00721564" w:rsidRDefault="00721564" w:rsidP="00721564">
      <w:pPr>
        <w:pStyle w:val="TSTextlnkuslovan"/>
        <w:numPr>
          <w:ilvl w:val="1"/>
          <w:numId w:val="1"/>
        </w:numPr>
      </w:pPr>
      <w:r w:rsidRPr="00E15ABF">
        <w:t>Oprávněný je povinen nahradit povinnému veškerou škodu způsobenou výh</w:t>
      </w:r>
      <w:r>
        <w:t>radně oprávněným v souvislosti se služebností</w:t>
      </w:r>
      <w:r w:rsidRPr="00E15ABF">
        <w:t xml:space="preserve">, kterou bude povinný povinen nahradit jakékoliv třetí osobě, a to do </w:t>
      </w:r>
      <w:r w:rsidRPr="00861130">
        <w:t>čtrnácti (14)</w:t>
      </w:r>
      <w:r w:rsidRPr="00E15ABF">
        <w:t xml:space="preserve"> pracovních dnů ode dne doručení písemné výzvy povinného.</w:t>
      </w:r>
    </w:p>
    <w:p w14:paraId="1FEA5887" w14:textId="77777777" w:rsidR="00721564" w:rsidRPr="0055243A" w:rsidRDefault="00721564" w:rsidP="00721564">
      <w:pPr>
        <w:pStyle w:val="TSTextlnkuslovan"/>
        <w:numPr>
          <w:ilvl w:val="1"/>
          <w:numId w:val="1"/>
        </w:numPr>
      </w:pPr>
      <w:r>
        <w:rPr>
          <w:rFonts w:cs="Arial"/>
        </w:rPr>
        <w:t>Ode dne účinnosti této Smlouvy je oprávněný oprávněn užívat Dotčené pozemky</w:t>
      </w:r>
      <w:r>
        <w:rPr>
          <w:rFonts w:cs="Arial"/>
          <w:i/>
          <w:iCs/>
        </w:rPr>
        <w:t xml:space="preserve"> </w:t>
      </w:r>
      <w:r>
        <w:rPr>
          <w:rFonts w:cs="Arial"/>
        </w:rPr>
        <w:t>v rozsahu stanoveném služebností dle Smlouvy.</w:t>
      </w:r>
    </w:p>
    <w:p w14:paraId="7C52E76A" w14:textId="77777777" w:rsidR="00721564" w:rsidRDefault="00721564" w:rsidP="00721564">
      <w:pPr>
        <w:pStyle w:val="TSlneksmlouvy"/>
        <w:numPr>
          <w:ilvl w:val="0"/>
          <w:numId w:val="1"/>
        </w:numPr>
      </w:pPr>
      <w:r>
        <w:br/>
        <w:t>Zpracování osobních údajů</w:t>
      </w:r>
    </w:p>
    <w:p w14:paraId="1384CC70" w14:textId="77777777" w:rsidR="00721564" w:rsidRDefault="00721564" w:rsidP="00721564">
      <w:pPr>
        <w:pStyle w:val="TSTextlnkuslovan"/>
        <w:numPr>
          <w:ilvl w:val="1"/>
          <w:numId w:val="1"/>
        </w:numPr>
        <w:rPr>
          <w:lang w:eastAsia="en-US"/>
        </w:rPr>
      </w:pPr>
      <w:r>
        <w:rPr>
          <w:lang w:eastAsia="en-US"/>
        </w:rPr>
        <w:t xml:space="preserve">Povinný bere na vědomí, že oprávněný zpracovává a shromažďuje na základě oprávnění dle čl. 6 b) a f) nařízení EU 2016/679 obecné nařízení o ochraně osobních údajů osobní údaje povinného za účelem realizace této Smlouvy, jak je v této Smlouvě specifikováno, příp. i pro účely oznamování budoucích vstupů. </w:t>
      </w:r>
    </w:p>
    <w:p w14:paraId="68A3B323" w14:textId="77777777" w:rsidR="00721564" w:rsidRDefault="00721564" w:rsidP="00721564">
      <w:pPr>
        <w:pStyle w:val="TSTextlnkuslovan"/>
        <w:numPr>
          <w:ilvl w:val="1"/>
          <w:numId w:val="1"/>
        </w:numPr>
        <w:rPr>
          <w:lang w:eastAsia="en-US"/>
        </w:rPr>
      </w:pPr>
      <w:r>
        <w:rPr>
          <w:lang w:eastAsia="en-US"/>
        </w:rPr>
        <w:t>Oprávněný bude zpracovávat údaje povinného zejména v rozsahu jméno, příjmení, datum narození, adresa bydliště a bankovní spojení, a to za účelem jejich případného použití při realizaci práv a povinností oprávněného a povinného v souvislosti s touto Smlouvou a v souvislosti s činnostmi, které následně bude oprávněný na Dotčených pozemcích realizovat. K jiným účelům nesmí být těchto údajů použito.</w:t>
      </w:r>
    </w:p>
    <w:p w14:paraId="6B1C265F" w14:textId="77777777" w:rsidR="00721564" w:rsidRDefault="00721564" w:rsidP="00721564">
      <w:pPr>
        <w:pStyle w:val="TSTextlnkuslovan"/>
        <w:numPr>
          <w:ilvl w:val="1"/>
          <w:numId w:val="1"/>
        </w:numPr>
        <w:rPr>
          <w:lang w:eastAsia="en-US"/>
        </w:rPr>
      </w:pPr>
      <w:r>
        <w:t xml:space="preserve">Povinný má </w:t>
      </w:r>
      <w:r w:rsidRPr="0033109E">
        <w:t>na přístup k osobním údajům, jejich opravu nebo výmaz anebo omezení zpracování a právo vznést námitku, včetně práva obrátit se na Úřad pro ochranu osobních údajů. Více informací o zpracování osobních údajů</w:t>
      </w:r>
      <w:r>
        <w:t xml:space="preserve"> povinného</w:t>
      </w:r>
      <w:r w:rsidRPr="0033109E">
        <w:t xml:space="preserve">, najdete na </w:t>
      </w:r>
      <w:hyperlink r:id="rId24" w:history="1">
        <w:r w:rsidRPr="00062184">
          <w:rPr>
            <w:rStyle w:val="Hypertextovodkaz"/>
          </w:rPr>
          <w:t>www.t-mobile.cz</w:t>
        </w:r>
      </w:hyperlink>
      <w:r>
        <w:t xml:space="preserve"> </w:t>
      </w:r>
      <w:r w:rsidRPr="0033109E">
        <w:t>v sekci Ochrana soukromí.</w:t>
      </w:r>
    </w:p>
    <w:p w14:paraId="31F8F07E" w14:textId="77777777" w:rsidR="00721564" w:rsidRPr="00E15ABF" w:rsidRDefault="00721564" w:rsidP="00721564">
      <w:pPr>
        <w:pStyle w:val="TSTextlnkuslovan"/>
        <w:numPr>
          <w:ilvl w:val="0"/>
          <w:numId w:val="0"/>
        </w:numPr>
        <w:ind w:left="737"/>
      </w:pPr>
    </w:p>
    <w:p w14:paraId="362ECD7E" w14:textId="77777777" w:rsidR="00721564" w:rsidRPr="00E15ABF" w:rsidRDefault="00721564" w:rsidP="00721564">
      <w:pPr>
        <w:pStyle w:val="TSlneksmlouvy"/>
        <w:numPr>
          <w:ilvl w:val="0"/>
          <w:numId w:val="1"/>
        </w:numPr>
      </w:pPr>
      <w:r>
        <w:br/>
        <w:t>Vklad do katastru nemovitostí</w:t>
      </w:r>
    </w:p>
    <w:p w14:paraId="3C8E2BB2" w14:textId="77777777" w:rsidR="00721564" w:rsidRPr="00E15ABF" w:rsidRDefault="00721564" w:rsidP="00721564">
      <w:pPr>
        <w:pStyle w:val="TSTextlnkuslovan"/>
        <w:numPr>
          <w:ilvl w:val="1"/>
          <w:numId w:val="1"/>
        </w:numPr>
      </w:pPr>
      <w:r w:rsidRPr="00E15ABF">
        <w:t>Smlu</w:t>
      </w:r>
      <w:r>
        <w:t>vní strany berou na vědomí, že služebnost</w:t>
      </w:r>
      <w:r w:rsidRPr="00E15ABF">
        <w:t xml:space="preserve"> vznikne vkladem do katastru nemovitostí s právními účinky ke dni podání návrhu na vklad. Smluvní strany se dohodly, že návrh na vklad práva odpovídajícího </w:t>
      </w:r>
      <w:r>
        <w:t>služebnosti</w:t>
      </w:r>
      <w:r w:rsidRPr="00E15ABF">
        <w:t xml:space="preserve"> na základě této </w:t>
      </w:r>
      <w:r>
        <w:t>S</w:t>
      </w:r>
      <w:r w:rsidRPr="00E15ABF">
        <w:t xml:space="preserve">mlouvy do katastru nemovitostí </w:t>
      </w:r>
      <w:r>
        <w:t xml:space="preserve">vypracuje a </w:t>
      </w:r>
      <w:r w:rsidRPr="00E15ABF">
        <w:t xml:space="preserve">podá ke Katastrálnímu úřadu pro </w:t>
      </w:r>
      <w:r>
        <w:rPr>
          <w:highlight w:val="yellow"/>
          <w:lang w:eastAsia="en-US"/>
        </w:rPr>
        <w:fldChar w:fldCharType="begin"/>
      </w:r>
      <w:r>
        <w:rPr>
          <w:highlight w:val="yellow"/>
          <w:lang w:eastAsia="en-US"/>
        </w:rPr>
        <w:instrText xml:space="preserve"> macrobutton nobutton </w:instrText>
      </w:r>
      <w:r w:rsidRPr="00D2561D">
        <w:rPr>
          <w:highlight w:val="yellow"/>
          <w:lang w:eastAsia="en-US"/>
        </w:rPr>
        <w:instrText>___</w:instrText>
      </w:r>
      <w:r>
        <w:rPr>
          <w:highlight w:val="yellow"/>
          <w:lang w:eastAsia="en-US"/>
        </w:rPr>
        <w:fldChar w:fldCharType="end"/>
      </w:r>
      <w:r w:rsidRPr="00E15ABF">
        <w:rPr>
          <w:lang w:eastAsia="en-US"/>
        </w:rPr>
        <w:t>,</w:t>
      </w:r>
      <w:r w:rsidRPr="00E15ABF">
        <w:t xml:space="preserve"> Katastrální pracoviště </w:t>
      </w:r>
      <w:r>
        <w:rPr>
          <w:highlight w:val="yellow"/>
          <w:lang w:eastAsia="en-US"/>
        </w:rPr>
        <w:fldChar w:fldCharType="begin"/>
      </w:r>
      <w:r>
        <w:rPr>
          <w:highlight w:val="yellow"/>
          <w:lang w:eastAsia="en-US"/>
        </w:rPr>
        <w:instrText xml:space="preserve"> macrobutton nobutton </w:instrText>
      </w:r>
      <w:r w:rsidRPr="00D2561D">
        <w:rPr>
          <w:highlight w:val="yellow"/>
          <w:lang w:eastAsia="en-US"/>
        </w:rPr>
        <w:instrText>___</w:instrText>
      </w:r>
      <w:r>
        <w:rPr>
          <w:highlight w:val="yellow"/>
          <w:lang w:eastAsia="en-US"/>
        </w:rPr>
        <w:fldChar w:fldCharType="end"/>
      </w:r>
      <w:r>
        <w:rPr>
          <w:lang w:eastAsia="en-US"/>
        </w:rPr>
        <w:t>,</w:t>
      </w:r>
      <w:r w:rsidRPr="00E15ABF">
        <w:t xml:space="preserve"> oprávněný.</w:t>
      </w:r>
    </w:p>
    <w:p w14:paraId="352F2C19" w14:textId="77777777" w:rsidR="00721564" w:rsidRPr="00E15ABF" w:rsidRDefault="00721564" w:rsidP="00721564">
      <w:pPr>
        <w:pStyle w:val="TSTextlnkuslovan"/>
        <w:numPr>
          <w:ilvl w:val="1"/>
          <w:numId w:val="1"/>
        </w:numPr>
      </w:pPr>
      <w:r>
        <w:t>Náklady</w:t>
      </w:r>
      <w:r w:rsidRPr="00E15ABF">
        <w:t xml:space="preserve"> spojené</w:t>
      </w:r>
      <w:r>
        <w:t xml:space="preserve"> se vkladem</w:t>
      </w:r>
      <w:r w:rsidRPr="00E15ABF">
        <w:t xml:space="preserve"> </w:t>
      </w:r>
      <w:r>
        <w:t>služebnosti</w:t>
      </w:r>
      <w:r w:rsidRPr="00E15ABF">
        <w:t xml:space="preserve"> do katastru nemovitostí ponese oprávněný.</w:t>
      </w:r>
    </w:p>
    <w:p w14:paraId="6DBB8C27" w14:textId="77777777" w:rsidR="00721564" w:rsidRPr="00E15ABF" w:rsidRDefault="00721564" w:rsidP="00721564">
      <w:pPr>
        <w:pStyle w:val="TSTextlnkuslovan"/>
        <w:numPr>
          <w:ilvl w:val="1"/>
          <w:numId w:val="1"/>
        </w:numPr>
      </w:pPr>
      <w:r w:rsidRPr="00E15ABF">
        <w:t xml:space="preserve">Smluvní strany se zavazují poskytnout si vzájemně součinnost v řízení před katastrálním úřadem, zejména doložit potřebné doklady za účelem vkladu </w:t>
      </w:r>
      <w:r>
        <w:t>služebnosti</w:t>
      </w:r>
      <w:r w:rsidRPr="00E15ABF">
        <w:t xml:space="preserve"> dle této </w:t>
      </w:r>
      <w:r>
        <w:t>S</w:t>
      </w:r>
      <w:r w:rsidRPr="00E15ABF">
        <w:t>mlouvy do katastru nemovitostí.</w:t>
      </w:r>
    </w:p>
    <w:p w14:paraId="4EFCA289" w14:textId="77777777" w:rsidR="00721564" w:rsidRPr="00E15ABF" w:rsidRDefault="00721564" w:rsidP="00721564">
      <w:pPr>
        <w:pStyle w:val="TSTextlnkuslovan"/>
        <w:numPr>
          <w:ilvl w:val="1"/>
          <w:numId w:val="1"/>
        </w:numPr>
      </w:pPr>
      <w:r w:rsidRPr="00E15ABF">
        <w:t xml:space="preserve">Smluvní strany se zavazují pro případ neplatnosti nebo neúčinnosti nebo nevymahatelnosti některého ujednání této </w:t>
      </w:r>
      <w:r>
        <w:t>S</w:t>
      </w:r>
      <w:r w:rsidRPr="00E15ABF">
        <w:t>mlouvy n</w:t>
      </w:r>
      <w:r>
        <w:t>ebo pro případ, kdy podle této S</w:t>
      </w:r>
      <w:r w:rsidRPr="00E15ABF">
        <w:t xml:space="preserve">mlouvy katastrální úřad neprovede vklad </w:t>
      </w:r>
      <w:r>
        <w:t>služebnosti</w:t>
      </w:r>
      <w:r w:rsidRPr="00E15ABF">
        <w:t xml:space="preserve"> do katastru nemovitostí, nahradit příslušná ujednání této </w:t>
      </w:r>
      <w:r>
        <w:rPr>
          <w:lang w:eastAsia="en-US"/>
        </w:rPr>
        <w:t>Smlouv</w:t>
      </w:r>
      <w:r w:rsidRPr="00E15ABF">
        <w:rPr>
          <w:lang w:eastAsia="en-US"/>
        </w:rPr>
        <w:t>y</w:t>
      </w:r>
      <w:r w:rsidRPr="00E15ABF">
        <w:t xml:space="preserve"> ustanoveními platnými, účinnými či vymahatelnými, případně uzavřít smlouvu novou tak, aby nejlépe odpovídala vůli účastníků projevené v této </w:t>
      </w:r>
      <w:r>
        <w:t>S</w:t>
      </w:r>
      <w:r w:rsidRPr="00E15ABF">
        <w:t xml:space="preserve">mlouvě a aby byla listinou způsobilou k provedení vkladu </w:t>
      </w:r>
      <w:r>
        <w:lastRenderedPageBreak/>
        <w:t>služebnosti</w:t>
      </w:r>
      <w:r w:rsidRPr="00E15ABF">
        <w:t xml:space="preserve"> dle této </w:t>
      </w:r>
      <w:r>
        <w:t>S</w:t>
      </w:r>
      <w:r w:rsidRPr="00E15ABF">
        <w:t>mlouvy do katastru nemovitostí</w:t>
      </w:r>
      <w:r>
        <w:t xml:space="preserve">, a to nejpozději do </w:t>
      </w:r>
      <w:r w:rsidRPr="00861130">
        <w:t>čtrnácti (14)</w:t>
      </w:r>
      <w:r w:rsidRPr="00E15ABF">
        <w:t xml:space="preserve"> pracovních dnů</w:t>
      </w:r>
      <w:r>
        <w:t xml:space="preserve"> ode dne vzniku takovéto právní skutečnosti</w:t>
      </w:r>
      <w:r w:rsidRPr="00E15ABF">
        <w:t>.</w:t>
      </w:r>
    </w:p>
    <w:p w14:paraId="4CF4510A" w14:textId="77777777" w:rsidR="00721564" w:rsidRDefault="00721564" w:rsidP="00721564">
      <w:pPr>
        <w:pStyle w:val="TSTextlnkuslovan"/>
        <w:numPr>
          <w:ilvl w:val="1"/>
          <w:numId w:val="1"/>
        </w:numPr>
      </w:pPr>
      <w:r>
        <w:t>Služebnost</w:t>
      </w:r>
      <w:r w:rsidRPr="00E15ABF">
        <w:t xml:space="preserve"> </w:t>
      </w:r>
      <w:r>
        <w:t>bude zavazovat</w:t>
      </w:r>
      <w:r w:rsidRPr="00E15ABF">
        <w:t xml:space="preserve"> případné právní nástupce obou smluvních stran. </w:t>
      </w:r>
    </w:p>
    <w:p w14:paraId="53D5BC5B" w14:textId="77777777" w:rsidR="00721564" w:rsidRPr="00615985" w:rsidRDefault="00721564" w:rsidP="00721564">
      <w:pPr>
        <w:pStyle w:val="TSlneksmlouvy"/>
        <w:numPr>
          <w:ilvl w:val="0"/>
          <w:numId w:val="1"/>
        </w:numPr>
      </w:pPr>
      <w:r>
        <w:br/>
        <w:t xml:space="preserve">Rozhodné právo a </w:t>
      </w:r>
      <w:r w:rsidRPr="00615985">
        <w:t>řešení sporů</w:t>
      </w:r>
    </w:p>
    <w:p w14:paraId="49A7D316" w14:textId="77777777" w:rsidR="00721564" w:rsidRPr="00615985" w:rsidRDefault="00721564" w:rsidP="00721564">
      <w:pPr>
        <w:pStyle w:val="TSTextlnkuslovan"/>
        <w:numPr>
          <w:ilvl w:val="1"/>
          <w:numId w:val="1"/>
        </w:numPr>
      </w:pPr>
      <w:r w:rsidRPr="00615985">
        <w:t xml:space="preserve">Práva a povinnosti smluvních stran </w:t>
      </w:r>
      <w:r>
        <w:t>vyplývající z </w:t>
      </w:r>
      <w:r w:rsidRPr="00563A09">
        <w:t>této Smlouvy se řídí právními předpisy českého právního</w:t>
      </w:r>
      <w:r w:rsidRPr="00615985">
        <w:t xml:space="preserve"> řádu.</w:t>
      </w:r>
    </w:p>
    <w:p w14:paraId="4659DFA3" w14:textId="77777777" w:rsidR="00721564" w:rsidRPr="00615985" w:rsidRDefault="00721564" w:rsidP="00721564">
      <w:pPr>
        <w:pStyle w:val="TSTextlnkuslovan"/>
        <w:numPr>
          <w:ilvl w:val="1"/>
          <w:numId w:val="1"/>
        </w:numPr>
      </w:pPr>
      <w:r w:rsidRPr="00615985">
        <w:t xml:space="preserve">Smluvní strany se zavazují vyvinout maximální úsilí k odstranění vzájemných sporů vzniklých na základě Smlouvy nebo v souvislosti s ní, včetně sporů o její výklad či platnost a usilovat o smírné vyřešení těchto sporů nejprve prostřednictvím jednání </w:t>
      </w:r>
      <w:r>
        <w:t>kontaktních</w:t>
      </w:r>
      <w:r w:rsidRPr="00615985">
        <w:t xml:space="preserve"> osob nebo pověřených zástupců</w:t>
      </w:r>
      <w:r w:rsidRPr="00563A09">
        <w:t xml:space="preserve">, a to na základě výzvy k jednání učiněné písemně a adresované druhé smluvní straně, ve které bude dostatečně podrobně vymezen předmět </w:t>
      </w:r>
      <w:r>
        <w:t>konkrétního</w:t>
      </w:r>
      <w:r w:rsidRPr="00563A09">
        <w:t xml:space="preserve"> případného sporu</w:t>
      </w:r>
      <w:r w:rsidRPr="00615985">
        <w:t>.</w:t>
      </w:r>
    </w:p>
    <w:p w14:paraId="00E55898" w14:textId="77777777" w:rsidR="00721564" w:rsidRDefault="00721564" w:rsidP="00721564">
      <w:pPr>
        <w:pStyle w:val="TSTextlnkuslovan"/>
        <w:numPr>
          <w:ilvl w:val="1"/>
          <w:numId w:val="1"/>
        </w:numPr>
      </w:pPr>
      <w:r w:rsidRPr="00AA1C2D">
        <w:t xml:space="preserve">Veškeré spory, které se smluvním stranám nepodaří vyřešit smírnou cestou, budou řešeny věcně příslušným soudem České republiky. Nestanoví-li zákon výlučnou místní příslušnost soudu, dohodly se smluvní strany, že pro všechny spory vyplývající z této </w:t>
      </w:r>
      <w:r>
        <w:t>S</w:t>
      </w:r>
      <w:r w:rsidRPr="00AA1C2D">
        <w:t xml:space="preserve">mlouvy bude místně příslušným obecný soud </w:t>
      </w:r>
      <w:r>
        <w:t>oprávněného.</w:t>
      </w:r>
    </w:p>
    <w:p w14:paraId="798473AA" w14:textId="77777777" w:rsidR="00721564" w:rsidRDefault="00721564" w:rsidP="00721564">
      <w:pPr>
        <w:pStyle w:val="TSlneksmlouvy"/>
        <w:numPr>
          <w:ilvl w:val="0"/>
          <w:numId w:val="1"/>
        </w:numPr>
      </w:pPr>
      <w:r>
        <w:br/>
        <w:t>Závěrečná ustanovení</w:t>
      </w:r>
    </w:p>
    <w:p w14:paraId="695646A7" w14:textId="77777777" w:rsidR="00721564" w:rsidRDefault="00721564" w:rsidP="00721564">
      <w:pPr>
        <w:pStyle w:val="TSTextlnkuslovan"/>
        <w:numPr>
          <w:ilvl w:val="1"/>
          <w:numId w:val="1"/>
        </w:numPr>
      </w:pPr>
      <w:r w:rsidRPr="00E15ABF">
        <w:t xml:space="preserve">Tato </w:t>
      </w:r>
      <w:r>
        <w:t>S</w:t>
      </w:r>
      <w:r w:rsidRPr="00E15ABF">
        <w:t xml:space="preserve">mlouva nabývá platnosti </w:t>
      </w:r>
      <w:r>
        <w:t xml:space="preserve">a účinnosti </w:t>
      </w:r>
      <w:r w:rsidRPr="00E15ABF">
        <w:t>dnem p</w:t>
      </w:r>
      <w:r>
        <w:t>odpisu oběma smluvními stranami</w:t>
      </w:r>
      <w:r w:rsidRPr="00E15ABF">
        <w:t>.</w:t>
      </w:r>
      <w:r>
        <w:t xml:space="preserve"> </w:t>
      </w:r>
      <w:r w:rsidRPr="002D676A">
        <w:t>Tato Smlouva představuje úplnou dohodu smluvních stran o předmětu této Smlouvy.</w:t>
      </w:r>
    </w:p>
    <w:p w14:paraId="2DE170D3" w14:textId="77777777" w:rsidR="00721564" w:rsidRDefault="00721564" w:rsidP="00721564">
      <w:pPr>
        <w:pStyle w:val="TSTextlnkuslovan"/>
        <w:numPr>
          <w:ilvl w:val="1"/>
          <w:numId w:val="1"/>
        </w:numPr>
      </w:pPr>
      <w:r w:rsidRPr="00E809B6">
        <w:t xml:space="preserve">Podmiňuje-li zákon č. 340/2015 Sb., o registru smluv, ve znění pozdějších předpisů (dále jako „ZRS“), nabytí účinnosti </w:t>
      </w:r>
      <w:r>
        <w:t>S</w:t>
      </w:r>
      <w:r w:rsidRPr="00E809B6">
        <w:t xml:space="preserve">mlouvy jejím uveřejněním v registru smluv dle ZRS, pak bez ohledu na ostatní smluvní ustanovení nabude </w:t>
      </w:r>
      <w:r>
        <w:t>S</w:t>
      </w:r>
      <w:r w:rsidRPr="00E809B6">
        <w:t xml:space="preserve">mlouva účinnosti nejdříve okamžikem jejího uveřejnění v registru smluv dle ZRS. </w:t>
      </w:r>
      <w:r w:rsidRPr="008675A6">
        <w:t xml:space="preserve">Pokud </w:t>
      </w:r>
      <w:r>
        <w:t>S</w:t>
      </w:r>
      <w:r w:rsidRPr="008675A6">
        <w:t>mlouva podléhá povinnosti uveřejnit ji v regis</w:t>
      </w:r>
      <w:r>
        <w:t xml:space="preserve">tru smluv, tak v souladu se ZRS, se povinný zavazuje, že Smlouvu uveřejní do třiceti (30) dnů ode dne </w:t>
      </w:r>
      <w:r w:rsidRPr="00E15ABF">
        <w:t>p</w:t>
      </w:r>
      <w:r>
        <w:t xml:space="preserve">odpisu Smlouvy oběma smluvními stranami, přičemž </w:t>
      </w:r>
      <w:r w:rsidRPr="008675A6">
        <w:t xml:space="preserve">v rámci uveřejnění </w:t>
      </w:r>
      <w:r>
        <w:t>S</w:t>
      </w:r>
      <w:r w:rsidRPr="008675A6">
        <w:t xml:space="preserve">mlouvy v registru smluv začerní veškeré osobní údaje v této </w:t>
      </w:r>
      <w:r>
        <w:t>S</w:t>
      </w:r>
      <w:r w:rsidRPr="008675A6">
        <w:t>mlouvě obsažené.</w:t>
      </w:r>
      <w:r w:rsidRPr="002D676A">
        <w:t xml:space="preserve"> </w:t>
      </w:r>
    </w:p>
    <w:p w14:paraId="3CB227AB" w14:textId="77777777" w:rsidR="00721564" w:rsidRDefault="00721564" w:rsidP="00721564">
      <w:pPr>
        <w:pStyle w:val="TSTextlnkuslovan"/>
        <w:numPr>
          <w:ilvl w:val="1"/>
          <w:numId w:val="1"/>
        </w:numPr>
      </w:pPr>
      <w:r w:rsidRPr="007318B4">
        <w:t>Pokud by se kterékoliv ustanovení této Smlouvy ukázalo být neplatným nebo nevynutitelným</w:t>
      </w:r>
      <w:r>
        <w:t>,</w:t>
      </w:r>
      <w:r w:rsidRPr="007318B4">
        <w:t xml:space="preserve"> nebo se jím stalo po uzavření této Smlouvy, pak tato skutečnost nepůsobí neplatnost ani nevynutitelnost ostatních ustanovení této Smlouvy, nevyplývá-li z donucujících ustanovení právních předpisů jinak. Smluvní strany se zavazují </w:t>
      </w:r>
      <w:r>
        <w:t xml:space="preserve">bez zbytečného odkladu po výzvě kterékoliv smluvní strany </w:t>
      </w:r>
      <w:r w:rsidRPr="007318B4">
        <w:t>takové neplatné či nevynutitelné ustanovení nahradit platným a vynutitelným ustanovením, které je svým obsahem nejbližší účelu neplatného či nevynutitelného ustanovení.</w:t>
      </w:r>
    </w:p>
    <w:p w14:paraId="19A89CDF" w14:textId="77777777" w:rsidR="00721564" w:rsidRDefault="00721564" w:rsidP="00721564">
      <w:pPr>
        <w:pStyle w:val="TSTextlnkuslovan"/>
        <w:numPr>
          <w:ilvl w:val="1"/>
          <w:numId w:val="1"/>
        </w:numPr>
      </w:pPr>
      <w:r w:rsidRPr="00954874">
        <w:t>Obsah práv a pov</w:t>
      </w:r>
      <w:r>
        <w:t>inností smluvních stran z této S</w:t>
      </w:r>
      <w:r w:rsidRPr="00954874">
        <w:t>mlouvy se vykládá v prvé řadě vždy podle jazykového vyjádřen</w:t>
      </w:r>
      <w:r>
        <w:t>í jednotlivých ustanovení této S</w:t>
      </w:r>
      <w:r w:rsidRPr="00954874">
        <w:t>mlouvy. K úmyslu jednajícího lze přihlédnout, jen není-li v rozporu s jazykovým vyjádřením a současně pokud jednající s tímto úmyslem prokazatelně seznámil druhou smluv</w:t>
      </w:r>
      <w:r>
        <w:t>ní stranu ještě před uzavřením s</w:t>
      </w:r>
      <w:r w:rsidRPr="00954874">
        <w:t>mlouvy. K</w:t>
      </w:r>
      <w:r>
        <w:t> tomu, co předcházelo uzavření s</w:t>
      </w:r>
      <w:r w:rsidRPr="00954874">
        <w:t xml:space="preserve">mlouvy, se v takovém </w:t>
      </w:r>
      <w:r w:rsidRPr="00954874">
        <w:lastRenderedPageBreak/>
        <w:t xml:space="preserve">případě přihlíží, jen u </w:t>
      </w:r>
      <w:r>
        <w:t>dohod a smluv, na které tato S</w:t>
      </w:r>
      <w:r w:rsidRPr="00954874">
        <w:t>mlouva výslovně odkazuje a není-li to v rozporu s obsah</w:t>
      </w:r>
      <w:r>
        <w:t>em anebo smyslem a účelem této S</w:t>
      </w:r>
      <w:r w:rsidRPr="00954874">
        <w:t>mlouvy.</w:t>
      </w:r>
      <w:r w:rsidRPr="00491416">
        <w:t xml:space="preserve"> </w:t>
      </w:r>
    </w:p>
    <w:p w14:paraId="7496D101" w14:textId="77777777" w:rsidR="00721564" w:rsidRPr="006938AE" w:rsidRDefault="00721564" w:rsidP="00721564">
      <w:pPr>
        <w:pStyle w:val="TSTextlnkuslovan"/>
        <w:numPr>
          <w:ilvl w:val="1"/>
          <w:numId w:val="1"/>
        </w:numPr>
      </w:pPr>
      <w:r>
        <w:t xml:space="preserve">Veškeré změny této Smlouvy mohou být učiněny pouze formou písemného dodatku podepsaného oběma smluvními stranami. Dodatek se vždy stává nedílnou součástí této Smlouvy. </w:t>
      </w:r>
      <w:r w:rsidRPr="006938AE">
        <w:t xml:space="preserve">Smlouva byla vyhotovena a smluvními stranami podepsána ve třech (3) stejnopisech, </w:t>
      </w:r>
      <w:r>
        <w:t>přičemž</w:t>
      </w:r>
      <w:r w:rsidRPr="006938AE">
        <w:t xml:space="preserve"> jeden (1) stejnopis</w:t>
      </w:r>
      <w:r>
        <w:t xml:space="preserve"> obdrží každá ze smluvních stran a jeden (1) stejnopis</w:t>
      </w:r>
      <w:r w:rsidRPr="006938AE">
        <w:t xml:space="preserve"> opatřený úředně ověřenými podpisy</w:t>
      </w:r>
      <w:r>
        <w:t xml:space="preserve"> </w:t>
      </w:r>
      <w:r w:rsidRPr="006938AE">
        <w:t>je určený pro vklad do katastru nemovitostí</w:t>
      </w:r>
      <w:r>
        <w:t>.</w:t>
      </w:r>
      <w:r w:rsidRPr="006938AE">
        <w:t xml:space="preserve"> </w:t>
      </w:r>
    </w:p>
    <w:p w14:paraId="58DD03D4" w14:textId="77777777" w:rsidR="00721564" w:rsidRPr="00C45DA7" w:rsidRDefault="00721564" w:rsidP="00721564">
      <w:pPr>
        <w:pStyle w:val="TSTextlnkuslovan"/>
        <w:numPr>
          <w:ilvl w:val="1"/>
          <w:numId w:val="1"/>
        </w:numPr>
      </w:pPr>
      <w:r>
        <w:t xml:space="preserve">Smluvní strany prohlašují, že tato Smlouva vyjadřuje jejich úplné a výlučné vzájemné ujednání týkající se daného předmětu této Smlouvy. Okamžikem nabytí účinnosti této Smlouvy pozbývají platnosti veškerá ústní a písemná ujednání mezi smluvními stranami, týkající se předmětu této Smlouvy, s výjimkou dohod a smluv, na které tato Smlouva výslovně odkazuje. </w:t>
      </w:r>
      <w:r w:rsidRPr="00C45DA7">
        <w:t xml:space="preserve">Právní jednání smluvních stran z této </w:t>
      </w:r>
      <w:r>
        <w:t>S</w:t>
      </w:r>
      <w:r w:rsidRPr="00C45DA7">
        <w:t>mlouvy vyvolává jen ty právní následky, které jsou v ní vyjádřeny, jakož i právní následky plynoucí ze zákona.</w:t>
      </w:r>
      <w:r w:rsidRPr="00893AFF">
        <w:t xml:space="preserve"> </w:t>
      </w:r>
      <w:r>
        <w:t>P</w:t>
      </w:r>
      <w:r w:rsidRPr="00ED3A8D">
        <w:t>ovinný na sebe přebírá nebezpečí změny okolností</w:t>
      </w:r>
      <w:r>
        <w:t>.</w:t>
      </w:r>
    </w:p>
    <w:p w14:paraId="31E8CE95" w14:textId="77777777" w:rsidR="00721564" w:rsidRDefault="00721564" w:rsidP="00721564">
      <w:pPr>
        <w:pStyle w:val="TSTextlnkuslovan"/>
        <w:numPr>
          <w:ilvl w:val="1"/>
          <w:numId w:val="1"/>
        </w:numPr>
      </w:pPr>
      <w:r>
        <w:t>V případě, že dojde k trvalé změně vyvolávající hrubý nepoměr mezi zatížením služebné věci a výhodou oprávněného,</w:t>
      </w:r>
      <w:r w:rsidRPr="00BD6E95">
        <w:t xml:space="preserve"> vzdává </w:t>
      </w:r>
      <w:r>
        <w:t>se povinný práva domáhat se omezení nebo zrušení služebnosti.</w:t>
      </w:r>
    </w:p>
    <w:p w14:paraId="4B49F98D" w14:textId="77777777" w:rsidR="00721564" w:rsidRDefault="00721564" w:rsidP="00721564">
      <w:pPr>
        <w:pStyle w:val="TSTextlnkuslovan"/>
        <w:numPr>
          <w:ilvl w:val="1"/>
          <w:numId w:val="1"/>
        </w:numPr>
      </w:pPr>
      <w:r w:rsidRPr="00CC4120">
        <w:t xml:space="preserve">Veškerá práva a povinnosti vyplývající z této Smlouvy přecházejí, pokud to povaha těchto práv a povinností nevylučuje, na právní nástupce smluvních stran. </w:t>
      </w:r>
    </w:p>
    <w:p w14:paraId="6FF784BD" w14:textId="77777777" w:rsidR="00721564" w:rsidRDefault="00721564" w:rsidP="00721564">
      <w:pPr>
        <w:pStyle w:val="TSTextlnkuslovan"/>
        <w:keepNext/>
        <w:numPr>
          <w:ilvl w:val="1"/>
          <w:numId w:val="1"/>
        </w:numPr>
      </w:pPr>
      <w:r>
        <w:t xml:space="preserve">Nedílnou součást Smlouvy tvoří </w:t>
      </w:r>
      <w:r w:rsidRPr="006351C0">
        <w:t>tyto přílohy:</w:t>
      </w:r>
    </w:p>
    <w:tbl>
      <w:tblPr>
        <w:tblW w:w="4503" w:type="pct"/>
        <w:tblInd w:w="817" w:type="dxa"/>
        <w:tblLook w:val="01E0" w:firstRow="1" w:lastRow="1" w:firstColumn="1" w:lastColumn="1" w:noHBand="0" w:noVBand="0"/>
      </w:tblPr>
      <w:tblGrid>
        <w:gridCol w:w="1656"/>
        <w:gridCol w:w="6512"/>
      </w:tblGrid>
      <w:tr w:rsidR="00721564" w:rsidRPr="000C3F5E" w14:paraId="010B239F" w14:textId="77777777" w:rsidTr="00DC1116">
        <w:tc>
          <w:tcPr>
            <w:tcW w:w="1014" w:type="pct"/>
          </w:tcPr>
          <w:p w14:paraId="05AC43CB" w14:textId="77777777" w:rsidR="00721564" w:rsidRPr="000C3F5E" w:rsidRDefault="00732DC2" w:rsidP="00DC1116">
            <w:pPr>
              <w:pStyle w:val="TSSeznamploh"/>
              <w:ind w:left="0" w:right="-113" w:firstLine="0"/>
            </w:pPr>
            <w:hyperlink w:anchor="Annex01" w:history="1">
              <w:r w:rsidR="00721564" w:rsidRPr="000C3F5E">
                <w:rPr>
                  <w:rStyle w:val="Hypertextovodkaz"/>
                </w:rPr>
                <w:t>Příloha č. 1</w:t>
              </w:r>
            </w:hyperlink>
            <w:r w:rsidR="00721564" w:rsidRPr="000C3F5E">
              <w:t>:</w:t>
            </w:r>
          </w:p>
        </w:tc>
        <w:tc>
          <w:tcPr>
            <w:tcW w:w="3986" w:type="pct"/>
          </w:tcPr>
          <w:p w14:paraId="3CB18369" w14:textId="77777777" w:rsidR="00721564" w:rsidRPr="000C3F5E" w:rsidRDefault="00721564" w:rsidP="00DC1116">
            <w:r w:rsidRPr="006351C0">
              <w:t>Geometrický plán č. (</w:t>
            </w:r>
            <w:r w:rsidRPr="006351C0">
              <w:rPr>
                <w:highlight w:val="yellow"/>
              </w:rPr>
              <w:t>bude doplněno ve finální smlouvě</w:t>
            </w:r>
            <w:r w:rsidRPr="006351C0">
              <w:t>)</w:t>
            </w:r>
          </w:p>
        </w:tc>
      </w:tr>
    </w:tbl>
    <w:p w14:paraId="23624163" w14:textId="77777777" w:rsidR="00721564" w:rsidRDefault="00721564" w:rsidP="00721564">
      <w:pPr>
        <w:pStyle w:val="TSProhlensmluvnchstran"/>
        <w:rPr>
          <w:szCs w:val="22"/>
        </w:rPr>
      </w:pPr>
    </w:p>
    <w:p w14:paraId="0B733668" w14:textId="77777777" w:rsidR="00721564" w:rsidRDefault="00721564" w:rsidP="00721564">
      <w:pPr>
        <w:pStyle w:val="TSProhlensmluvnchstran"/>
      </w:pPr>
      <w:r w:rsidRPr="006351C0">
        <w:t>Smluvní strany prohlašují, že si tuto Smlouvu přečetly, že s jejím obsahem souhlasí a na důkaz toho k ní připojují svoje podpisy.</w:t>
      </w:r>
    </w:p>
    <w:p w14:paraId="5DFADEAD" w14:textId="77777777" w:rsidR="00721564" w:rsidRPr="006351C0" w:rsidRDefault="00721564" w:rsidP="00721564">
      <w:pPr>
        <w:pStyle w:val="TSProhlensmluvnchstran"/>
        <w:rPr>
          <w:szCs w:val="22"/>
        </w:rPr>
      </w:pPr>
    </w:p>
    <w:tbl>
      <w:tblPr>
        <w:tblW w:w="5000" w:type="pct"/>
        <w:jc w:val="center"/>
        <w:tblLayout w:type="fixed"/>
        <w:tblLook w:val="01E0" w:firstRow="1" w:lastRow="1" w:firstColumn="1" w:lastColumn="1" w:noHBand="0" w:noVBand="0"/>
      </w:tblPr>
      <w:tblGrid>
        <w:gridCol w:w="4535"/>
        <w:gridCol w:w="29"/>
        <w:gridCol w:w="4506"/>
      </w:tblGrid>
      <w:tr w:rsidR="00721564" w:rsidRPr="000C3F5E" w14:paraId="0D9D42D2" w14:textId="77777777" w:rsidTr="00DC1116">
        <w:trPr>
          <w:jc w:val="center"/>
        </w:trPr>
        <w:tc>
          <w:tcPr>
            <w:tcW w:w="2516" w:type="pct"/>
            <w:gridSpan w:val="2"/>
          </w:tcPr>
          <w:p w14:paraId="7C3D7F74" w14:textId="77777777" w:rsidR="00721564" w:rsidRPr="006351C0" w:rsidRDefault="00721564" w:rsidP="00DC1116">
            <w:pPr>
              <w:pStyle w:val="TSProhlensmluvnchstran"/>
            </w:pPr>
            <w:r>
              <w:t>Oprávněný</w:t>
            </w:r>
          </w:p>
          <w:p w14:paraId="5E4F7D2D" w14:textId="77777777" w:rsidR="00721564" w:rsidRDefault="00721564" w:rsidP="00DC1116">
            <w:pPr>
              <w:pStyle w:val="TSdajeosmluvnstran"/>
            </w:pPr>
          </w:p>
          <w:p w14:paraId="2A8200E3" w14:textId="77777777" w:rsidR="00721564" w:rsidRPr="000C3F5E" w:rsidRDefault="00721564" w:rsidP="00DC1116">
            <w:pPr>
              <w:pStyle w:val="TSdajeosmluvnstran"/>
            </w:pPr>
            <w:r w:rsidRPr="000C3F5E">
              <w:t xml:space="preserve">V </w:t>
            </w:r>
            <w:r w:rsidRPr="00212D38">
              <w:t>_____________</w:t>
            </w:r>
            <w:r>
              <w:t xml:space="preserve"> </w:t>
            </w:r>
            <w:r w:rsidRPr="000C3F5E">
              <w:t xml:space="preserve">dne </w:t>
            </w:r>
            <w:r w:rsidRPr="00212D38">
              <w:t>_____________</w:t>
            </w:r>
          </w:p>
          <w:p w14:paraId="5868E0A0" w14:textId="77777777" w:rsidR="00721564" w:rsidRPr="000C3F5E" w:rsidRDefault="00721564" w:rsidP="00DC1116"/>
        </w:tc>
        <w:tc>
          <w:tcPr>
            <w:tcW w:w="2484" w:type="pct"/>
          </w:tcPr>
          <w:p w14:paraId="4A7E4400" w14:textId="77777777" w:rsidR="00721564" w:rsidRPr="006351C0" w:rsidRDefault="00721564" w:rsidP="00DC1116">
            <w:pPr>
              <w:pStyle w:val="TSProhlensmluvnchstran"/>
            </w:pPr>
            <w:r>
              <w:t>Povinný</w:t>
            </w:r>
          </w:p>
          <w:p w14:paraId="690380B9" w14:textId="77777777" w:rsidR="00721564" w:rsidRDefault="00721564" w:rsidP="00DC1116">
            <w:pPr>
              <w:pStyle w:val="TSdajeosmluvnstran"/>
            </w:pPr>
          </w:p>
          <w:p w14:paraId="466E3969" w14:textId="77777777" w:rsidR="00721564" w:rsidRPr="000C3F5E" w:rsidRDefault="00721564" w:rsidP="00DC1116">
            <w:pPr>
              <w:pStyle w:val="TSdajeosmluvnstran"/>
            </w:pPr>
            <w:r w:rsidRPr="000C3F5E">
              <w:t>V _____</w:t>
            </w:r>
            <w:r>
              <w:t>______</w:t>
            </w:r>
            <w:r w:rsidRPr="000C3F5E">
              <w:t>__ dne _____</w:t>
            </w:r>
            <w:r>
              <w:t>______</w:t>
            </w:r>
            <w:r w:rsidRPr="000C3F5E">
              <w:t>__</w:t>
            </w:r>
          </w:p>
        </w:tc>
      </w:tr>
      <w:tr w:rsidR="00721564" w:rsidRPr="000C3F5E" w14:paraId="664E7775" w14:textId="77777777" w:rsidTr="00DC1116">
        <w:trPr>
          <w:trHeight w:val="1470"/>
          <w:jc w:val="center"/>
        </w:trPr>
        <w:tc>
          <w:tcPr>
            <w:tcW w:w="2500" w:type="pct"/>
          </w:tcPr>
          <w:p w14:paraId="65192550" w14:textId="0870CF96" w:rsidR="00721564" w:rsidRPr="003A19EC" w:rsidRDefault="00721564" w:rsidP="00DC1116">
            <w:pPr>
              <w:pStyle w:val="TSdajeosmluvnstran"/>
            </w:pPr>
            <w:r w:rsidRPr="003A19EC">
              <w:t>......................................................................</w:t>
            </w:r>
          </w:p>
          <w:p w14:paraId="10B962A7" w14:textId="77777777" w:rsidR="00721564" w:rsidRPr="006351C0" w:rsidRDefault="00721564" w:rsidP="00DC1116">
            <w:pPr>
              <w:pStyle w:val="TSProhlensmluvnchstran"/>
            </w:pPr>
            <w:r w:rsidRPr="006351C0">
              <w:t>T-</w:t>
            </w:r>
            <w:r>
              <w:t>Mobile</w:t>
            </w:r>
            <w:r w:rsidRPr="006351C0">
              <w:t xml:space="preserve"> Czech Republic a.s.</w:t>
            </w:r>
          </w:p>
          <w:p w14:paraId="330A6C6C" w14:textId="77777777" w:rsidR="00721564" w:rsidRPr="006351C0" w:rsidRDefault="00721564" w:rsidP="00DC1116">
            <w:pPr>
              <w:pStyle w:val="TSdajeosmluvnstran"/>
              <w:jc w:val="center"/>
            </w:pPr>
            <w:r w:rsidRPr="00212D38">
              <w:rPr>
                <w:highlight w:val="yellow"/>
              </w:rPr>
              <w:fldChar w:fldCharType="begin"/>
            </w:r>
            <w:r w:rsidRPr="00212D38">
              <w:rPr>
                <w:highlight w:val="yellow"/>
              </w:rPr>
              <w:instrText xml:space="preserve"> macrobutton nobutton [jméno příjmení]</w:instrText>
            </w:r>
            <w:r w:rsidRPr="00212D38">
              <w:rPr>
                <w:highlight w:val="yellow"/>
              </w:rPr>
              <w:fldChar w:fldCharType="end"/>
            </w:r>
            <w:r>
              <w:br/>
            </w:r>
            <w:r w:rsidRPr="00212D38">
              <w:rPr>
                <w:highlight w:val="yellow"/>
              </w:rPr>
              <w:fldChar w:fldCharType="begin"/>
            </w:r>
            <w:r w:rsidRPr="00212D38">
              <w:rPr>
                <w:highlight w:val="yellow"/>
              </w:rPr>
              <w:instrText xml:space="preserve"> macrobutton nobutton [funkce]</w:instrText>
            </w:r>
            <w:r w:rsidRPr="00212D38">
              <w:rPr>
                <w:highlight w:val="yellow"/>
              </w:rPr>
              <w:fldChar w:fldCharType="end"/>
            </w:r>
          </w:p>
        </w:tc>
        <w:tc>
          <w:tcPr>
            <w:tcW w:w="2500" w:type="pct"/>
            <w:gridSpan w:val="2"/>
          </w:tcPr>
          <w:p w14:paraId="31EE3736" w14:textId="6E9B6B94" w:rsidR="00721564" w:rsidRPr="000C3F5E" w:rsidRDefault="00721564" w:rsidP="00DC1116">
            <w:pPr>
              <w:pStyle w:val="TSdajeosmluvnstran"/>
            </w:pPr>
            <w:r w:rsidRPr="000C3F5E">
              <w:t>......................................................................</w:t>
            </w:r>
          </w:p>
          <w:p w14:paraId="1AC8F381" w14:textId="77777777" w:rsidR="00721564" w:rsidRPr="006351C0" w:rsidRDefault="00721564" w:rsidP="00DC1116">
            <w:pPr>
              <w:pStyle w:val="TSProhlensmluvnchstran"/>
            </w:pPr>
            <w:r w:rsidRPr="006351C0">
              <w:rPr>
                <w:highlight w:val="yellow"/>
              </w:rPr>
              <w:fldChar w:fldCharType="begin"/>
            </w:r>
            <w:r w:rsidRPr="006351C0">
              <w:rPr>
                <w:szCs w:val="22"/>
                <w:highlight w:val="yellow"/>
              </w:rPr>
              <w:instrText xml:space="preserve"> </w:instrText>
            </w:r>
            <w:r w:rsidRPr="006351C0">
              <w:rPr>
                <w:highlight w:val="yellow"/>
              </w:rPr>
              <w:instrText xml:space="preserve">macrobutton nobutton </w:instrText>
            </w:r>
            <w:r w:rsidRPr="006351C0">
              <w:rPr>
                <w:szCs w:val="22"/>
                <w:highlight w:val="yellow"/>
              </w:rPr>
              <w:instrText>[obchodní jméno]</w:instrText>
            </w:r>
            <w:r w:rsidRPr="006351C0">
              <w:rPr>
                <w:highlight w:val="yellow"/>
              </w:rPr>
              <w:fldChar w:fldCharType="end"/>
            </w:r>
          </w:p>
          <w:p w14:paraId="2A324A05" w14:textId="77777777" w:rsidR="00721564" w:rsidRPr="000C3F5E" w:rsidRDefault="00721564" w:rsidP="00DC1116">
            <w:pPr>
              <w:pStyle w:val="TSdajeosmluvnstran"/>
              <w:jc w:val="center"/>
            </w:pPr>
            <w:r w:rsidRPr="00212D38">
              <w:rPr>
                <w:highlight w:val="yellow"/>
              </w:rPr>
              <w:fldChar w:fldCharType="begin"/>
            </w:r>
            <w:r w:rsidRPr="00212D38">
              <w:rPr>
                <w:highlight w:val="yellow"/>
              </w:rPr>
              <w:instrText xml:space="preserve"> macrobutton nobutton [jméno příjmení]</w:instrText>
            </w:r>
            <w:r w:rsidRPr="00212D38">
              <w:rPr>
                <w:highlight w:val="yellow"/>
              </w:rPr>
              <w:fldChar w:fldCharType="end"/>
            </w:r>
            <w:r>
              <w:br/>
            </w:r>
            <w:r w:rsidRPr="00212D38">
              <w:rPr>
                <w:highlight w:val="yellow"/>
              </w:rPr>
              <w:fldChar w:fldCharType="begin"/>
            </w:r>
            <w:r w:rsidRPr="00212D38">
              <w:rPr>
                <w:highlight w:val="yellow"/>
              </w:rPr>
              <w:instrText xml:space="preserve"> macrobutton nobutton [funkce]</w:instrText>
            </w:r>
            <w:r w:rsidRPr="00212D38">
              <w:rPr>
                <w:highlight w:val="yellow"/>
              </w:rPr>
              <w:fldChar w:fldCharType="end"/>
            </w:r>
          </w:p>
        </w:tc>
      </w:tr>
    </w:tbl>
    <w:p w14:paraId="6B49B4F1" w14:textId="77777777" w:rsidR="00721564" w:rsidRDefault="00721564" w:rsidP="00721564">
      <w:pPr>
        <w:pStyle w:val="TSProhlensmluvnchstran"/>
        <w:rPr>
          <w:szCs w:val="22"/>
        </w:rPr>
        <w:sectPr w:rsidR="00721564" w:rsidSect="00907DDB">
          <w:headerReference w:type="default" r:id="rId25"/>
          <w:footerReference w:type="default" r:id="rId26"/>
          <w:pgSz w:w="11906" w:h="16838"/>
          <w:pgMar w:top="1418" w:right="1418" w:bottom="1418" w:left="1418" w:header="709" w:footer="709" w:gutter="0"/>
          <w:pgNumType w:start="1"/>
          <w:cols w:space="708"/>
          <w:docGrid w:linePitch="360"/>
        </w:sectPr>
      </w:pPr>
    </w:p>
    <w:p w14:paraId="05AF81E8" w14:textId="77777777" w:rsidR="00721564" w:rsidRPr="006351C0" w:rsidRDefault="00721564" w:rsidP="00721564">
      <w:pPr>
        <w:pStyle w:val="TSProhlensmluvnchstran"/>
      </w:pPr>
      <w:r w:rsidRPr="006351C0">
        <w:lastRenderedPageBreak/>
        <w:t>Příloha č. 1</w:t>
      </w:r>
    </w:p>
    <w:p w14:paraId="39175A9A" w14:textId="77777777" w:rsidR="00721564" w:rsidRPr="006351C0" w:rsidRDefault="00721564" w:rsidP="00721564">
      <w:pPr>
        <w:pStyle w:val="TSProhlensmluvnchstran"/>
      </w:pPr>
      <w:r w:rsidRPr="006351C0">
        <w:t>Geometrický plán č. (</w:t>
      </w:r>
      <w:r w:rsidRPr="006351C0">
        <w:rPr>
          <w:highlight w:val="yellow"/>
        </w:rPr>
        <w:t>bude doplněno ve finální smlouvě</w:t>
      </w:r>
      <w:r w:rsidRPr="006351C0">
        <w:t>)</w:t>
      </w:r>
    </w:p>
    <w:p w14:paraId="3110CF3F" w14:textId="77777777" w:rsidR="00C246C9" w:rsidRPr="001F0191" w:rsidRDefault="00C246C9" w:rsidP="001F0191">
      <w:pPr>
        <w:spacing w:after="0" w:line="240" w:lineRule="auto"/>
        <w:rPr>
          <w:rFonts w:cs="Arial"/>
          <w:b/>
        </w:rPr>
      </w:pPr>
    </w:p>
    <w:sectPr w:rsidR="00C246C9" w:rsidRPr="001F0191" w:rsidSect="00907DDB">
      <w:headerReference w:type="default" r:id="rId27"/>
      <w:footerReference w:type="default" r:id="rId28"/>
      <w:pgSz w:w="11906" w:h="16838"/>
      <w:pgMar w:top="1418" w:right="1418" w:bottom="1418" w:left="1418"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4" w:author="Adam Martin" w:date="2021-01-26T13:54:00Z" w:initials="AM">
    <w:p w14:paraId="29AA6010" w14:textId="5A19EAFD" w:rsidR="00885596" w:rsidRDefault="00885596" w:rsidP="00885596">
      <w:pPr>
        <w:pStyle w:val="Textkomente"/>
      </w:pPr>
      <w:r>
        <w:rPr>
          <w:rStyle w:val="Odkaznakoment"/>
        </w:rPr>
        <w:annotationRef/>
      </w:r>
      <w:r>
        <w:t>Odstraňte, pokud není stavba smluvního partnera financována z veřejných zdrojů</w:t>
      </w:r>
    </w:p>
  </w:comment>
  <w:comment w:id="15" w:author=" " w:date="2023-02-27T11:37:00Z" w:initials=" ">
    <w:p w14:paraId="600F101F" w14:textId="6F261CFC" w:rsidR="00885596" w:rsidRDefault="00885596">
      <w:pPr>
        <w:pStyle w:val="Textkomente"/>
      </w:pPr>
      <w:r>
        <w:rPr>
          <w:rStyle w:val="Odkaznakoment"/>
        </w:rPr>
        <w:annotationRef/>
      </w:r>
      <w:r>
        <w:t>Upravte dle skutečnosti, v případě, že stavební záměr nevyžaduje povolení SÚ, uveďte odkaz na § S</w:t>
      </w:r>
      <w:r w:rsidR="00BE1BDF">
        <w:t>Z</w:t>
      </w:r>
      <w:r>
        <w:t xml:space="preserve">, na </w:t>
      </w:r>
      <w:proofErr w:type="gramStart"/>
      <w:r>
        <w:t>základě</w:t>
      </w:r>
      <w:proofErr w:type="gramEnd"/>
      <w:r>
        <w:t xml:space="preserve"> kterého není třeba povolení SÚ.</w:t>
      </w:r>
    </w:p>
  </w:comment>
  <w:comment w:id="17" w:author="Adam Martin" w:date="2021-01-26T14:39:00Z" w:initials="AM">
    <w:p w14:paraId="6946540E" w14:textId="7A1A95F6" w:rsidR="00885596" w:rsidRDefault="00885596" w:rsidP="00885596">
      <w:pPr>
        <w:pStyle w:val="Textkomente"/>
      </w:pPr>
      <w:r>
        <w:rPr>
          <w:rStyle w:val="Odkaznakoment"/>
        </w:rPr>
        <w:annotationRef/>
      </w:r>
      <w:r>
        <w:t>Odstraňte, pokud není stavba smluvního partnera financována z veřejných zdrojů</w:t>
      </w:r>
    </w:p>
  </w:comment>
  <w:comment w:id="60" w:author="Longinová Irena" w:date="2025-01-28T12:12:00Z" w:initials="LI">
    <w:p w14:paraId="25CB8934" w14:textId="72F12FC9" w:rsidR="00775C98" w:rsidRDefault="00775C98">
      <w:pPr>
        <w:pStyle w:val="Textkomente"/>
      </w:pPr>
      <w:r>
        <w:rPr>
          <w:rStyle w:val="Odkaznakoment"/>
        </w:rPr>
        <w:annotationRef/>
      </w:r>
      <w:r>
        <w:t xml:space="preserve">Dala jsem </w:t>
      </w:r>
      <w:proofErr w:type="gramStart"/>
      <w:r>
        <w:t>TI  zde</w:t>
      </w:r>
      <w:proofErr w:type="gramEnd"/>
      <w:r>
        <w:t xml:space="preserve"> připomínku od Míšky K:</w:t>
      </w:r>
    </w:p>
  </w:comment>
  <w:comment w:id="65" w:author="Adam Martin" w:date="2018-02-19T09:39:00Z" w:initials="A">
    <w:p w14:paraId="7BF8F4E6" w14:textId="77777777" w:rsidR="00730AD1" w:rsidRDefault="00730AD1" w:rsidP="00730AD1">
      <w:pPr>
        <w:pStyle w:val="Textkomente"/>
      </w:pPr>
      <w:r>
        <w:rPr>
          <w:rStyle w:val="Odkaznakoment"/>
        </w:rPr>
        <w:annotationRef/>
      </w:r>
      <w:r>
        <w:t>Zde doplňte kontakt na příslušného area koordinátora</w:t>
      </w:r>
    </w:p>
  </w:comment>
  <w:comment w:id="73" w:author="Martin Adam" w:date="2014-11-30T19:04:00Z" w:initials="MA">
    <w:p w14:paraId="02EB96AB" w14:textId="77777777" w:rsidR="00721564" w:rsidRDefault="00721564" w:rsidP="00721564">
      <w:pPr>
        <w:pStyle w:val="Textkomente"/>
      </w:pPr>
      <w:r>
        <w:rPr>
          <w:rStyle w:val="Odkaznakoment"/>
        </w:rPr>
        <w:annotationRef/>
      </w:r>
      <w:r>
        <w:t>Nutné vždy individuálně doplnit způsob využití dané parcely.</w:t>
      </w:r>
    </w:p>
  </w:comment>
  <w:comment w:id="74" w:author="Martin Adam" w:date="2014-11-30T19:04:00Z" w:initials="MA">
    <w:p w14:paraId="22FFE335" w14:textId="77777777" w:rsidR="00721564" w:rsidRDefault="00721564" w:rsidP="00721564">
      <w:pPr>
        <w:pStyle w:val="Textkomente"/>
      </w:pPr>
      <w:r>
        <w:rPr>
          <w:rStyle w:val="Odkaznakoment"/>
        </w:rPr>
        <w:annotationRef/>
      </w:r>
      <w:r>
        <w:t>Nutné vždy individuálně doplnit předmětné parcely podle jejich LV.</w:t>
      </w:r>
    </w:p>
  </w:comment>
  <w:comment w:id="75" w:author="Martin Adam" w:date="2014-11-30T19:04:00Z" w:initials="MA">
    <w:p w14:paraId="4DBC2DDD" w14:textId="77777777" w:rsidR="00721564" w:rsidRDefault="00721564" w:rsidP="00721564">
      <w:pPr>
        <w:pStyle w:val="Textkomente"/>
      </w:pPr>
      <w:r>
        <w:rPr>
          <w:rStyle w:val="Odkaznakoment"/>
        </w:rPr>
        <w:annotationRef/>
      </w:r>
      <w:r>
        <w:t>V případě, že protistrana není plátcem DPH, zaměňte čl. IV tímto textem:</w:t>
      </w:r>
    </w:p>
    <w:p w14:paraId="47385E50" w14:textId="77777777" w:rsidR="00721564" w:rsidRDefault="00721564" w:rsidP="00721564">
      <w:pPr>
        <w:pStyle w:val="Textkomente"/>
      </w:pPr>
      <w:r w:rsidRPr="0007734A">
        <w:object w:dxaOrig="2040" w:dyaOrig="1320" w14:anchorId="4FFB9E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5pt;height:49.5pt">
            <v:imagedata r:id="rId1" o:title=""/>
          </v:shape>
          <o:OLEObject Type="Embed" ProgID="Word.Document.8" ShapeID="_x0000_i1026" DrawAspect="Icon" ObjectID="_1800442607" r:id="rId2">
            <o:FieldCodes>\s</o:FieldCodes>
          </o:OLEObject>
        </w:objec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AA6010" w15:done="0"/>
  <w15:commentEx w15:paraId="600F101F" w15:done="0"/>
  <w15:commentEx w15:paraId="6946540E" w15:done="0"/>
  <w15:commentEx w15:paraId="25CB8934" w15:done="0"/>
  <w15:commentEx w15:paraId="7BF8F4E6" w15:done="0"/>
  <w15:commentEx w15:paraId="02EB96AB" w15:done="0"/>
  <w15:commentEx w15:paraId="22FFE335" w15:done="0"/>
  <w15:commentEx w15:paraId="47385E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BA9D91" w16cex:dateUtc="2021-01-26T12:54:00Z"/>
  <w16cex:commentExtensible w16cex:durableId="27A7145E" w16cex:dateUtc="2023-02-27T10:37:00Z"/>
  <w16cex:commentExtensible w16cex:durableId="23BAA831" w16cex:dateUtc="2021-01-26T13: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AA6010" w16cid:durableId="23BA9D91"/>
  <w16cid:commentId w16cid:paraId="600F101F" w16cid:durableId="27A7145E"/>
  <w16cid:commentId w16cid:paraId="6946540E" w16cid:durableId="23BAA831"/>
  <w16cid:commentId w16cid:paraId="25CB8934" w16cid:durableId="2B434825"/>
  <w16cid:commentId w16cid:paraId="7BF8F4E6" w16cid:durableId="1F27CEDA"/>
  <w16cid:commentId w16cid:paraId="02EB96AB" w16cid:durableId="1F27CEE0"/>
  <w16cid:commentId w16cid:paraId="22FFE335" w16cid:durableId="1F27CEE1"/>
  <w16cid:commentId w16cid:paraId="47385E50" w16cid:durableId="1F27CE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3BF17" w14:textId="77777777" w:rsidR="001E3093" w:rsidRDefault="001E3093">
      <w:r>
        <w:separator/>
      </w:r>
    </w:p>
  </w:endnote>
  <w:endnote w:type="continuationSeparator" w:id="0">
    <w:p w14:paraId="3B719206" w14:textId="77777777" w:rsidR="001E3093" w:rsidRDefault="001E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A3D4C" w14:textId="77777777" w:rsidR="00D477F3" w:rsidRDefault="00D477F3" w:rsidP="00094A1C">
    <w:pPr>
      <w:pStyle w:val="Zpat"/>
      <w:framePr w:wrap="around" w:vAnchor="text" w:hAnchor="margin" w:xAlign="center" w:y="1"/>
    </w:pPr>
    <w:r>
      <w:fldChar w:fldCharType="begin"/>
    </w:r>
    <w:r>
      <w:instrText xml:space="preserve">PAGE  </w:instrText>
    </w:r>
    <w:r>
      <w:fldChar w:fldCharType="end"/>
    </w:r>
  </w:p>
  <w:p w14:paraId="180E44CF" w14:textId="77777777" w:rsidR="00D477F3" w:rsidRDefault="00D477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32B43" w14:textId="748DD414" w:rsidR="00D477F3" w:rsidRDefault="00D477F3">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7</w:t>
    </w:r>
    <w:r>
      <w:rPr>
        <w:rStyle w:val="slostrnky"/>
      </w:rPr>
      <w:fldChar w:fldCharType="end"/>
    </w:r>
    <w:r>
      <w:rPr>
        <w:rStyle w:val="slostrnky"/>
      </w:rPr>
      <w:t xml:space="preserve"> / </w:t>
    </w:r>
    <w:r>
      <w:rPr>
        <w:rStyle w:val="slostrnky"/>
        <w:noProof/>
      </w:rPr>
      <w:fldChar w:fldCharType="begin"/>
    </w:r>
    <w:r>
      <w:rPr>
        <w:rStyle w:val="slostrnky"/>
        <w:noProof/>
      </w:rPr>
      <w:instrText xml:space="preserve"> SECTIONPAGES  \* Arabic  \* MERGEFORMAT </w:instrText>
    </w:r>
    <w:r>
      <w:rPr>
        <w:rStyle w:val="slostrnky"/>
        <w:noProof/>
      </w:rPr>
      <w:fldChar w:fldCharType="separate"/>
    </w:r>
    <w:r w:rsidR="00732DC2">
      <w:rPr>
        <w:rStyle w:val="slostrnky"/>
        <w:noProof/>
      </w:rPr>
      <w:t>6</w:t>
    </w:r>
    <w:r>
      <w:rPr>
        <w:rStyle w:val="slostrnky"/>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39E9D" w14:textId="77777777" w:rsidR="00C8731F" w:rsidRDefault="00C8731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67AC4" w14:textId="66635E48" w:rsidR="00721564" w:rsidRPr="001920C2" w:rsidRDefault="00721564" w:rsidP="00423EE2">
    <w:pPr>
      <w:pStyle w:val="Zpat"/>
      <w:tabs>
        <w:tab w:val="center" w:pos="5245"/>
      </w:tabs>
      <w:jc w:val="left"/>
      <w:rPr>
        <w:rFonts w:cs="Arial"/>
      </w:rPr>
    </w:pPr>
    <w:r w:rsidRPr="00123B82">
      <w:rPr>
        <w:rStyle w:val="slostrnky"/>
        <w:rFonts w:cs="Arial"/>
      </w:rPr>
      <w:t>I</w:t>
    </w:r>
    <w:r>
      <w:rPr>
        <w:rStyle w:val="slostrnky"/>
        <w:rFonts w:cs="Arial"/>
      </w:rPr>
      <w:t xml:space="preserve">NSCZ </w:t>
    </w:r>
    <w:proofErr w:type="spellStart"/>
    <w:r>
      <w:rPr>
        <w:rStyle w:val="slostrnky"/>
        <w:rFonts w:cs="Arial"/>
      </w:rPr>
      <w:t>site</w:t>
    </w:r>
    <w:proofErr w:type="spellEnd"/>
    <w:r>
      <w:rPr>
        <w:rStyle w:val="slostrnky"/>
        <w:rFonts w:cs="Arial"/>
      </w:rPr>
      <w:t xml:space="preserve"> číslo, název obce, </w:t>
    </w:r>
    <w:r w:rsidRPr="00123B82">
      <w:rPr>
        <w:rStyle w:val="slostrnky"/>
        <w:rFonts w:cs="Arial"/>
      </w:rPr>
      <w:t>IRN číslo</w:t>
    </w:r>
    <w:r>
      <w:rPr>
        <w:rStyle w:val="slostrnky"/>
        <w:rFonts w:cs="Arial"/>
      </w:rPr>
      <w:tab/>
    </w:r>
    <w:r>
      <w:tab/>
    </w:r>
    <w:r>
      <w:tab/>
    </w:r>
    <w:r>
      <w:tab/>
    </w:r>
    <w:r>
      <w:tab/>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 xml:space="preserve"> / </w:t>
    </w:r>
    <w:r>
      <w:rPr>
        <w:rStyle w:val="slostrnky"/>
        <w:noProof/>
      </w:rPr>
      <w:fldChar w:fldCharType="begin"/>
    </w:r>
    <w:r>
      <w:rPr>
        <w:rStyle w:val="slostrnky"/>
        <w:noProof/>
      </w:rPr>
      <w:instrText xml:space="preserve"> SECTIONPAGES  \* Arabic  \* MERGEFORMAT </w:instrText>
    </w:r>
    <w:r>
      <w:rPr>
        <w:rStyle w:val="slostrnky"/>
        <w:noProof/>
      </w:rPr>
      <w:fldChar w:fldCharType="separate"/>
    </w:r>
    <w:r w:rsidR="00732DC2">
      <w:rPr>
        <w:rStyle w:val="slostrnky"/>
        <w:noProof/>
      </w:rPr>
      <w:t>8</w:t>
    </w:r>
    <w:r>
      <w:rPr>
        <w:rStyle w:val="slostrnky"/>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94AD" w14:textId="6DB7C126" w:rsidR="00E70B9F" w:rsidRPr="001920C2" w:rsidRDefault="00E70B9F" w:rsidP="00423EE2">
    <w:pPr>
      <w:pStyle w:val="Zpat"/>
      <w:tabs>
        <w:tab w:val="center" w:pos="5245"/>
      </w:tabs>
      <w:jc w:val="left"/>
      <w:rPr>
        <w:rFonts w:cs="Arial"/>
      </w:rPr>
    </w:pPr>
    <w:r w:rsidRPr="00123B82">
      <w:rPr>
        <w:rStyle w:val="slostrnky"/>
        <w:rFonts w:cs="Arial"/>
      </w:rPr>
      <w:t>I</w:t>
    </w:r>
    <w:r>
      <w:rPr>
        <w:rStyle w:val="slostrnky"/>
        <w:rFonts w:cs="Arial"/>
      </w:rPr>
      <w:t xml:space="preserve">NSCZ </w:t>
    </w:r>
    <w:proofErr w:type="spellStart"/>
    <w:r>
      <w:rPr>
        <w:rStyle w:val="slostrnky"/>
        <w:rFonts w:cs="Arial"/>
      </w:rPr>
      <w:t>site</w:t>
    </w:r>
    <w:proofErr w:type="spellEnd"/>
    <w:r>
      <w:rPr>
        <w:rStyle w:val="slostrnky"/>
        <w:rFonts w:cs="Arial"/>
      </w:rPr>
      <w:t xml:space="preserve"> číslo, název obce, </w:t>
    </w:r>
    <w:r w:rsidRPr="00123B82">
      <w:rPr>
        <w:rStyle w:val="slostrnky"/>
        <w:rFonts w:cs="Arial"/>
      </w:rPr>
      <w:t>IRN číslo</w:t>
    </w:r>
    <w:r>
      <w:rPr>
        <w:rStyle w:val="slostrnky"/>
        <w:rFonts w:cs="Arial"/>
      </w:rPr>
      <w:tab/>
    </w:r>
    <w:r>
      <w:tab/>
    </w:r>
    <w:r>
      <w:tab/>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6D1DA0">
      <w:rPr>
        <w:rStyle w:val="slostrnky"/>
        <w:noProof/>
      </w:rPr>
      <w:t>1</w:t>
    </w:r>
    <w:r>
      <w:rPr>
        <w:rStyle w:val="slostrnky"/>
      </w:rPr>
      <w:fldChar w:fldCharType="end"/>
    </w:r>
    <w:r>
      <w:rPr>
        <w:rStyle w:val="slostrnky"/>
      </w:rPr>
      <w:t xml:space="preserve"> / </w:t>
    </w:r>
    <w:r>
      <w:rPr>
        <w:rStyle w:val="slostrnky"/>
        <w:noProof/>
      </w:rPr>
      <w:fldChar w:fldCharType="begin"/>
    </w:r>
    <w:r>
      <w:rPr>
        <w:rStyle w:val="slostrnky"/>
        <w:noProof/>
      </w:rPr>
      <w:instrText xml:space="preserve"> SECTIONPAGES  \* Arabic  \* MERGEFORMAT </w:instrText>
    </w:r>
    <w:r>
      <w:rPr>
        <w:rStyle w:val="slostrnky"/>
        <w:noProof/>
      </w:rPr>
      <w:fldChar w:fldCharType="separate"/>
    </w:r>
    <w:r w:rsidR="00732DC2">
      <w:rPr>
        <w:rStyle w:val="slostrnky"/>
        <w:noProof/>
      </w:rPr>
      <w:t>1</w:t>
    </w:r>
    <w:r>
      <w:rPr>
        <w:rStyle w:val="slostrnky"/>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FB198" w14:textId="77777777" w:rsidR="001E3093" w:rsidRDefault="001E3093">
      <w:r>
        <w:separator/>
      </w:r>
    </w:p>
  </w:footnote>
  <w:footnote w:type="continuationSeparator" w:id="0">
    <w:p w14:paraId="0EC3ECA1" w14:textId="77777777" w:rsidR="001E3093" w:rsidRDefault="001E30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5EE7E" w14:textId="77777777" w:rsidR="00C8731F" w:rsidRDefault="00C8731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308A0" w14:textId="77777777" w:rsidR="00C8731F" w:rsidRDefault="00C8731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244EB" w14:textId="77777777" w:rsidR="00C8731F" w:rsidRDefault="00C8731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9ABC1" w14:textId="77777777" w:rsidR="00721564" w:rsidRDefault="00732DC2" w:rsidP="00B81D85">
    <w:pPr>
      <w:pStyle w:val="Zhlav"/>
      <w:pBdr>
        <w:bottom w:val="none" w:sz="0" w:space="0" w:color="auto"/>
      </w:pBdr>
    </w:pPr>
    <w:r>
      <w:rPr>
        <w:noProof/>
      </w:rPr>
      <w:pict w14:anchorId="5886F3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7" o:spid="_x0000_s2049" type="#_x0000_t75" style="position:absolute;margin-left:1.9pt;margin-top:-47.15pt;width:66.3pt;height:32.55pt;z-index:-251658240;visibility:visible;mso-position-horizontal-relative:margin;mso-position-vertical-relative:margin" wrapcoords="-245 0 -245 21098 21600 21098 21600 0 -245 0">
          <v:imagedata r:id="rId1" o:title=""/>
          <w10:wrap type="tight"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2F1AD" w14:textId="74FF6D17" w:rsidR="00E70B9F" w:rsidRDefault="00D477F3" w:rsidP="00B81D85">
    <w:pPr>
      <w:pStyle w:val="Zhlav"/>
      <w:pBdr>
        <w:bottom w:val="none" w:sz="0" w:space="0" w:color="auto"/>
      </w:pBdr>
    </w:pPr>
    <w:r>
      <w:rPr>
        <w:noProof/>
      </w:rPr>
      <w:drawing>
        <wp:anchor distT="0" distB="0" distL="114300" distR="114300" simplePos="0" relativeHeight="251657216" behindDoc="1" locked="0" layoutInCell="1" allowOverlap="1" wp14:anchorId="6175F83E" wp14:editId="0B81289B">
          <wp:simplePos x="0" y="0"/>
          <wp:positionH relativeFrom="margin">
            <wp:posOffset>24130</wp:posOffset>
          </wp:positionH>
          <wp:positionV relativeFrom="margin">
            <wp:posOffset>-598805</wp:posOffset>
          </wp:positionV>
          <wp:extent cx="842010" cy="413385"/>
          <wp:effectExtent l="0" t="0" r="0" b="0"/>
          <wp:wrapTight wrapText="bothSides">
            <wp:wrapPolygon edited="0">
              <wp:start x="0" y="0"/>
              <wp:lineTo x="0" y="20903"/>
              <wp:lineTo x="21014" y="20903"/>
              <wp:lineTo x="21014" y="0"/>
              <wp:lineTo x="0" y="0"/>
            </wp:wrapPolygon>
          </wp:wrapTight>
          <wp:docPr id="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010" cy="4133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59BA"/>
    <w:multiLevelType w:val="multilevel"/>
    <w:tmpl w:val="E2B834AC"/>
    <w:lvl w:ilvl="0">
      <w:start w:val="1"/>
      <w:numFmt w:val="decimal"/>
      <w:lvlText w:val="%1."/>
      <w:lvlJc w:val="left"/>
      <w:pPr>
        <w:ind w:left="360" w:hanging="360"/>
      </w:pPr>
      <w:rPr>
        <w:rFonts w:ascii="Arial" w:hAnsi="Arial" w:cs="Arial" w:hint="default"/>
        <w:color w:val="auto"/>
        <w:sz w:val="20"/>
        <w:szCs w:val="20"/>
      </w:rPr>
    </w:lvl>
    <w:lvl w:ilvl="1">
      <w:start w:val="1"/>
      <w:numFmt w:val="decimal"/>
      <w:isLgl/>
      <w:lvlText w:val="%1.%2"/>
      <w:lvlJc w:val="left"/>
      <w:pPr>
        <w:ind w:left="1352" w:hanging="360"/>
      </w:pPr>
      <w:rPr>
        <w:rFonts w:hint="default"/>
      </w:rPr>
    </w:lvl>
    <w:lvl w:ilvl="2">
      <w:start w:val="1"/>
      <w:numFmt w:val="decimal"/>
      <w:isLgl/>
      <w:lvlText w:val="%1.%2.%3"/>
      <w:lvlJc w:val="left"/>
      <w:pPr>
        <w:ind w:left="2704" w:hanging="720"/>
      </w:pPr>
      <w:rPr>
        <w:rFonts w:hint="default"/>
      </w:rPr>
    </w:lvl>
    <w:lvl w:ilvl="3">
      <w:start w:val="1"/>
      <w:numFmt w:val="decimal"/>
      <w:isLgl/>
      <w:lvlText w:val="%1.%2.%3.%4"/>
      <w:lvlJc w:val="left"/>
      <w:pPr>
        <w:ind w:left="3696" w:hanging="720"/>
      </w:pPr>
      <w:rPr>
        <w:rFonts w:hint="default"/>
      </w:rPr>
    </w:lvl>
    <w:lvl w:ilvl="4">
      <w:start w:val="1"/>
      <w:numFmt w:val="decimal"/>
      <w:isLgl/>
      <w:lvlText w:val="%1.%2.%3.%4.%5"/>
      <w:lvlJc w:val="left"/>
      <w:pPr>
        <w:ind w:left="5048" w:hanging="1080"/>
      </w:pPr>
      <w:rPr>
        <w:rFonts w:hint="default"/>
      </w:rPr>
    </w:lvl>
    <w:lvl w:ilvl="5">
      <w:start w:val="1"/>
      <w:numFmt w:val="decimal"/>
      <w:isLgl/>
      <w:lvlText w:val="%1.%2.%3.%4.%5.%6"/>
      <w:lvlJc w:val="left"/>
      <w:pPr>
        <w:ind w:left="6040" w:hanging="1080"/>
      </w:pPr>
      <w:rPr>
        <w:rFonts w:hint="default"/>
      </w:rPr>
    </w:lvl>
    <w:lvl w:ilvl="6">
      <w:start w:val="1"/>
      <w:numFmt w:val="decimal"/>
      <w:isLgl/>
      <w:lvlText w:val="%1.%2.%3.%4.%5.%6.%7"/>
      <w:lvlJc w:val="left"/>
      <w:pPr>
        <w:ind w:left="7392" w:hanging="1440"/>
      </w:pPr>
      <w:rPr>
        <w:rFonts w:hint="default"/>
      </w:rPr>
    </w:lvl>
    <w:lvl w:ilvl="7">
      <w:start w:val="1"/>
      <w:numFmt w:val="decimal"/>
      <w:isLgl/>
      <w:lvlText w:val="%1.%2.%3.%4.%5.%6.%7.%8"/>
      <w:lvlJc w:val="left"/>
      <w:pPr>
        <w:ind w:left="8384" w:hanging="1440"/>
      </w:pPr>
      <w:rPr>
        <w:rFonts w:hint="default"/>
      </w:rPr>
    </w:lvl>
    <w:lvl w:ilvl="8">
      <w:start w:val="1"/>
      <w:numFmt w:val="decimal"/>
      <w:isLgl/>
      <w:lvlText w:val="%1.%2.%3.%4.%5.%6.%7.%8.%9"/>
      <w:lvlJc w:val="left"/>
      <w:pPr>
        <w:ind w:left="9736" w:hanging="1800"/>
      </w:pPr>
      <w:rPr>
        <w:rFonts w:hint="default"/>
      </w:rPr>
    </w:lvl>
  </w:abstractNum>
  <w:abstractNum w:abstractNumId="1" w15:restartNumberingAfterBreak="0">
    <w:nsid w:val="0CAF507C"/>
    <w:multiLevelType w:val="hybridMultilevel"/>
    <w:tmpl w:val="D03ADE52"/>
    <w:lvl w:ilvl="0" w:tplc="0F581B7C">
      <w:start w:val="1"/>
      <w:numFmt w:val="decimal"/>
      <w:lvlText w:val="%1."/>
      <w:lvlJc w:val="left"/>
      <w:pPr>
        <w:tabs>
          <w:tab w:val="num" w:pos="-349"/>
        </w:tabs>
        <w:ind w:left="-352" w:hanging="357"/>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33120364"/>
    <w:multiLevelType w:val="hybridMultilevel"/>
    <w:tmpl w:val="6E9A8198"/>
    <w:lvl w:ilvl="0" w:tplc="41C483A0">
      <w:start w:val="1"/>
      <w:numFmt w:val="decimal"/>
      <w:lvlText w:val="%1."/>
      <w:lvlJc w:val="left"/>
      <w:pPr>
        <w:tabs>
          <w:tab w:val="num" w:pos="-349"/>
        </w:tabs>
        <w:ind w:left="-352" w:hanging="357"/>
      </w:pPr>
      <w:rPr>
        <w:rFonts w:ascii="Arial" w:hAnsi="Arial" w:hint="default"/>
        <w:b w:val="0"/>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62C6FCD"/>
    <w:multiLevelType w:val="multilevel"/>
    <w:tmpl w:val="2BC8135C"/>
    <w:lvl w:ilvl="0">
      <w:start w:val="1"/>
      <w:numFmt w:val="upperRoman"/>
      <w:pStyle w:val="TSlneksmlouvy"/>
      <w:suff w:val="nothing"/>
      <w:lvlText w:val="Čl. %1"/>
      <w:lvlJc w:val="left"/>
      <w:rPr>
        <w:rFonts w:ascii="Arial" w:hAnsi="Arial" w:cs="Times New Roman" w:hint="default"/>
        <w:b/>
        <w:i w:val="0"/>
        <w:caps w:val="0"/>
        <w:strike w:val="0"/>
        <w:dstrike w:val="0"/>
        <w:vanish w:val="0"/>
        <w:color w:val="000000"/>
        <w:sz w:val="24"/>
        <w:szCs w:val="24"/>
        <w:vertAlign w:val="baseline"/>
      </w:rPr>
    </w:lvl>
    <w:lvl w:ilvl="1">
      <w:start w:val="1"/>
      <w:numFmt w:val="decimal"/>
      <w:pStyle w:val="TSTextlnkuslovan"/>
      <w:isLgl/>
      <w:lvlText w:val="%1.%2"/>
      <w:lvlJc w:val="left"/>
      <w:pPr>
        <w:tabs>
          <w:tab w:val="num" w:pos="737"/>
        </w:tabs>
        <w:ind w:left="737" w:hanging="737"/>
      </w:pPr>
      <w:rPr>
        <w:rFonts w:cs="Times New Roman" w:hint="default"/>
      </w:rPr>
    </w:lvl>
    <w:lvl w:ilvl="2">
      <w:start w:val="1"/>
      <w:numFmt w:val="decimal"/>
      <w:isLgl/>
      <w:lvlText w:val="%1.%2.%3"/>
      <w:lvlJc w:val="left"/>
      <w:pPr>
        <w:tabs>
          <w:tab w:val="num" w:pos="1474"/>
        </w:tabs>
        <w:ind w:left="1474" w:hanging="737"/>
      </w:pPr>
      <w:rPr>
        <w:rFonts w:cs="Times New Roman" w:hint="default"/>
      </w:rPr>
    </w:lvl>
    <w:lvl w:ilvl="3">
      <w:start w:val="1"/>
      <w:numFmt w:val="lowerLetter"/>
      <w:lvlText w:val="%4)"/>
      <w:lvlJc w:val="left"/>
      <w:pPr>
        <w:tabs>
          <w:tab w:val="num" w:pos="1871"/>
        </w:tabs>
        <w:ind w:left="1871" w:hanging="397"/>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66227A5D"/>
    <w:multiLevelType w:val="hybridMultilevel"/>
    <w:tmpl w:val="2D78C3EC"/>
    <w:lvl w:ilvl="0" w:tplc="9CC6FBC0">
      <w:start w:val="1"/>
      <w:numFmt w:val="decimal"/>
      <w:lvlText w:val="%1."/>
      <w:lvlJc w:val="left"/>
      <w:pPr>
        <w:tabs>
          <w:tab w:val="num" w:pos="900"/>
        </w:tabs>
        <w:ind w:left="900" w:hanging="360"/>
      </w:pPr>
      <w:rPr>
        <w:rFonts w:cs="Times New Roman"/>
      </w:rPr>
    </w:lvl>
    <w:lvl w:ilvl="1" w:tplc="7820F954">
      <w:start w:val="1"/>
      <w:numFmt w:val="lowerLetter"/>
      <w:lvlText w:val="%2."/>
      <w:lvlJc w:val="left"/>
      <w:pPr>
        <w:tabs>
          <w:tab w:val="num" w:pos="1440"/>
        </w:tabs>
        <w:ind w:left="1440" w:hanging="360"/>
      </w:pPr>
      <w:rPr>
        <w:rFonts w:cs="Times New Roman"/>
      </w:rPr>
    </w:lvl>
    <w:lvl w:ilvl="2" w:tplc="B608D2E6">
      <w:start w:val="1"/>
      <w:numFmt w:val="lowerRoman"/>
      <w:lvlText w:val="%3."/>
      <w:lvlJc w:val="right"/>
      <w:pPr>
        <w:tabs>
          <w:tab w:val="num" w:pos="2160"/>
        </w:tabs>
        <w:ind w:left="2160" w:hanging="180"/>
      </w:pPr>
      <w:rPr>
        <w:rFonts w:cs="Times New Roman"/>
      </w:rPr>
    </w:lvl>
    <w:lvl w:ilvl="3" w:tplc="68CE3CC0" w:tentative="1">
      <w:start w:val="1"/>
      <w:numFmt w:val="decimal"/>
      <w:lvlText w:val="%4."/>
      <w:lvlJc w:val="left"/>
      <w:pPr>
        <w:tabs>
          <w:tab w:val="num" w:pos="2880"/>
        </w:tabs>
        <w:ind w:left="2880" w:hanging="360"/>
      </w:pPr>
      <w:rPr>
        <w:rFonts w:cs="Times New Roman"/>
      </w:rPr>
    </w:lvl>
    <w:lvl w:ilvl="4" w:tplc="13FABDA2" w:tentative="1">
      <w:start w:val="1"/>
      <w:numFmt w:val="lowerLetter"/>
      <w:lvlText w:val="%5."/>
      <w:lvlJc w:val="left"/>
      <w:pPr>
        <w:tabs>
          <w:tab w:val="num" w:pos="3600"/>
        </w:tabs>
        <w:ind w:left="3600" w:hanging="360"/>
      </w:pPr>
      <w:rPr>
        <w:rFonts w:cs="Times New Roman"/>
      </w:rPr>
    </w:lvl>
    <w:lvl w:ilvl="5" w:tplc="954622C0" w:tentative="1">
      <w:start w:val="1"/>
      <w:numFmt w:val="lowerRoman"/>
      <w:lvlText w:val="%6."/>
      <w:lvlJc w:val="right"/>
      <w:pPr>
        <w:tabs>
          <w:tab w:val="num" w:pos="4320"/>
        </w:tabs>
        <w:ind w:left="4320" w:hanging="180"/>
      </w:pPr>
      <w:rPr>
        <w:rFonts w:cs="Times New Roman"/>
      </w:rPr>
    </w:lvl>
    <w:lvl w:ilvl="6" w:tplc="90FEFF42" w:tentative="1">
      <w:start w:val="1"/>
      <w:numFmt w:val="decimal"/>
      <w:lvlText w:val="%7."/>
      <w:lvlJc w:val="left"/>
      <w:pPr>
        <w:tabs>
          <w:tab w:val="num" w:pos="5040"/>
        </w:tabs>
        <w:ind w:left="5040" w:hanging="360"/>
      </w:pPr>
      <w:rPr>
        <w:rFonts w:cs="Times New Roman"/>
      </w:rPr>
    </w:lvl>
    <w:lvl w:ilvl="7" w:tplc="4A889B8A" w:tentative="1">
      <w:start w:val="1"/>
      <w:numFmt w:val="lowerLetter"/>
      <w:lvlText w:val="%8."/>
      <w:lvlJc w:val="left"/>
      <w:pPr>
        <w:tabs>
          <w:tab w:val="num" w:pos="5760"/>
        </w:tabs>
        <w:ind w:left="5760" w:hanging="360"/>
      </w:pPr>
      <w:rPr>
        <w:rFonts w:cs="Times New Roman"/>
      </w:rPr>
    </w:lvl>
    <w:lvl w:ilvl="8" w:tplc="87BE1C06" w:tentative="1">
      <w:start w:val="1"/>
      <w:numFmt w:val="lowerRoman"/>
      <w:lvlText w:val="%9."/>
      <w:lvlJc w:val="right"/>
      <w:pPr>
        <w:tabs>
          <w:tab w:val="num" w:pos="6480"/>
        </w:tabs>
        <w:ind w:left="6480" w:hanging="180"/>
      </w:pPr>
      <w:rPr>
        <w:rFonts w:cs="Times New Roman"/>
      </w:rPr>
    </w:lvl>
  </w:abstractNum>
  <w:abstractNum w:abstractNumId="6" w15:restartNumberingAfterBreak="0">
    <w:nsid w:val="76D937F4"/>
    <w:multiLevelType w:val="hybridMultilevel"/>
    <w:tmpl w:val="50C065A6"/>
    <w:lvl w:ilvl="0" w:tplc="04050005">
      <w:numFmt w:val="bullet"/>
      <w:lvlText w:val="-"/>
      <w:lvlJc w:val="left"/>
      <w:pPr>
        <w:ind w:left="720" w:hanging="360"/>
      </w:pPr>
      <w:rPr>
        <w:rFonts w:ascii="Garamond" w:eastAsia="Times New Roman" w:hAnsi="Garamond"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9285889"/>
    <w:multiLevelType w:val="hybridMultilevel"/>
    <w:tmpl w:val="0FCED79A"/>
    <w:lvl w:ilvl="0" w:tplc="ECF63A1E">
      <w:start w:val="1"/>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4"/>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num>
  <w:num w:numId="13">
    <w:abstractNumId w:val="4"/>
  </w:num>
  <w:num w:numId="14">
    <w:abstractNumId w:val="4"/>
  </w:num>
  <w:num w:numId="15">
    <w:abstractNumId w:val="1"/>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0"/>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limšová Andrea">
    <w15:presenceInfo w15:providerId="AD" w15:userId="S-1-5-21-3931194991-3509322414-3996318285-3105"/>
  </w15:person>
  <w15:person w15:author="Adam Martin">
    <w15:presenceInfo w15:providerId="AD" w15:userId="S::mar.adam@t-mobile.cz::cc9087de-447d-443c-90ae-b0c6748cb770"/>
  </w15:person>
  <w15:person w15:author=" ">
    <w15:presenceInfo w15:providerId="None" w15:userId=" "/>
  </w15:person>
  <w15:person w15:author="Longinová Irena">
    <w15:presenceInfo w15:providerId="AD" w15:userId="S-1-5-21-3931194991-3509322414-3996318285-3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A8B"/>
    <w:rsid w:val="00000EC8"/>
    <w:rsid w:val="00005E8A"/>
    <w:rsid w:val="00011674"/>
    <w:rsid w:val="00011EB1"/>
    <w:rsid w:val="00012D72"/>
    <w:rsid w:val="00020559"/>
    <w:rsid w:val="00023304"/>
    <w:rsid w:val="000304E9"/>
    <w:rsid w:val="00037009"/>
    <w:rsid w:val="00037FEC"/>
    <w:rsid w:val="00047A61"/>
    <w:rsid w:val="00051B94"/>
    <w:rsid w:val="00055FEF"/>
    <w:rsid w:val="00057747"/>
    <w:rsid w:val="000622EE"/>
    <w:rsid w:val="00067831"/>
    <w:rsid w:val="000720B7"/>
    <w:rsid w:val="000809B7"/>
    <w:rsid w:val="00083309"/>
    <w:rsid w:val="00094A1C"/>
    <w:rsid w:val="000A147B"/>
    <w:rsid w:val="000A4B00"/>
    <w:rsid w:val="000B0D93"/>
    <w:rsid w:val="000B15BC"/>
    <w:rsid w:val="000B1E4F"/>
    <w:rsid w:val="000C364B"/>
    <w:rsid w:val="000C3F5E"/>
    <w:rsid w:val="000D0FAC"/>
    <w:rsid w:val="000D6041"/>
    <w:rsid w:val="000E0227"/>
    <w:rsid w:val="000E415A"/>
    <w:rsid w:val="000E5297"/>
    <w:rsid w:val="000E5C7D"/>
    <w:rsid w:val="000E706E"/>
    <w:rsid w:val="000F5A37"/>
    <w:rsid w:val="000F5B5A"/>
    <w:rsid w:val="000F7E77"/>
    <w:rsid w:val="00110EA8"/>
    <w:rsid w:val="0012176B"/>
    <w:rsid w:val="00123E26"/>
    <w:rsid w:val="0012560B"/>
    <w:rsid w:val="00126D23"/>
    <w:rsid w:val="00140231"/>
    <w:rsid w:val="001412CA"/>
    <w:rsid w:val="00144E66"/>
    <w:rsid w:val="001465AE"/>
    <w:rsid w:val="00151199"/>
    <w:rsid w:val="00152825"/>
    <w:rsid w:val="00152B11"/>
    <w:rsid w:val="00157AE2"/>
    <w:rsid w:val="00164313"/>
    <w:rsid w:val="00170419"/>
    <w:rsid w:val="00172012"/>
    <w:rsid w:val="00173569"/>
    <w:rsid w:val="0017430E"/>
    <w:rsid w:val="001B0509"/>
    <w:rsid w:val="001B5D8E"/>
    <w:rsid w:val="001C04AD"/>
    <w:rsid w:val="001D0C28"/>
    <w:rsid w:val="001D0DB8"/>
    <w:rsid w:val="001D2281"/>
    <w:rsid w:val="001D4602"/>
    <w:rsid w:val="001D6353"/>
    <w:rsid w:val="001E0293"/>
    <w:rsid w:val="001E3093"/>
    <w:rsid w:val="001F0191"/>
    <w:rsid w:val="001F0551"/>
    <w:rsid w:val="001F5FDA"/>
    <w:rsid w:val="002028AF"/>
    <w:rsid w:val="00204EBE"/>
    <w:rsid w:val="00205718"/>
    <w:rsid w:val="0020724D"/>
    <w:rsid w:val="00212D38"/>
    <w:rsid w:val="002153DF"/>
    <w:rsid w:val="002155A7"/>
    <w:rsid w:val="002303FC"/>
    <w:rsid w:val="00244CDF"/>
    <w:rsid w:val="00254B49"/>
    <w:rsid w:val="0027129D"/>
    <w:rsid w:val="0027375C"/>
    <w:rsid w:val="0027436B"/>
    <w:rsid w:val="00286C13"/>
    <w:rsid w:val="002911E5"/>
    <w:rsid w:val="0029168E"/>
    <w:rsid w:val="0029289D"/>
    <w:rsid w:val="002A6B6E"/>
    <w:rsid w:val="002A76EF"/>
    <w:rsid w:val="002A7F4F"/>
    <w:rsid w:val="002B0CCB"/>
    <w:rsid w:val="002B6D1F"/>
    <w:rsid w:val="002C2BBC"/>
    <w:rsid w:val="002C71D7"/>
    <w:rsid w:val="002C735A"/>
    <w:rsid w:val="002D3D3F"/>
    <w:rsid w:val="002D676A"/>
    <w:rsid w:val="002E3513"/>
    <w:rsid w:val="002E4B92"/>
    <w:rsid w:val="002E718D"/>
    <w:rsid w:val="002F2DEC"/>
    <w:rsid w:val="002F5E03"/>
    <w:rsid w:val="00315DCA"/>
    <w:rsid w:val="00316725"/>
    <w:rsid w:val="00323E6B"/>
    <w:rsid w:val="003242C4"/>
    <w:rsid w:val="003300C6"/>
    <w:rsid w:val="00334491"/>
    <w:rsid w:val="00337AB7"/>
    <w:rsid w:val="00341A6E"/>
    <w:rsid w:val="00351259"/>
    <w:rsid w:val="00372134"/>
    <w:rsid w:val="00374C99"/>
    <w:rsid w:val="00387936"/>
    <w:rsid w:val="003A0E9D"/>
    <w:rsid w:val="003A13FD"/>
    <w:rsid w:val="003A1D52"/>
    <w:rsid w:val="003B38DD"/>
    <w:rsid w:val="003B4A3E"/>
    <w:rsid w:val="003B782A"/>
    <w:rsid w:val="003D1D93"/>
    <w:rsid w:val="003D3480"/>
    <w:rsid w:val="003D5D1B"/>
    <w:rsid w:val="003E3DE6"/>
    <w:rsid w:val="003E424A"/>
    <w:rsid w:val="003E6E16"/>
    <w:rsid w:val="003F384E"/>
    <w:rsid w:val="0040058A"/>
    <w:rsid w:val="004014FC"/>
    <w:rsid w:val="00402FEC"/>
    <w:rsid w:val="00403B93"/>
    <w:rsid w:val="00414339"/>
    <w:rsid w:val="0042077C"/>
    <w:rsid w:val="00423EE2"/>
    <w:rsid w:val="00430A81"/>
    <w:rsid w:val="00437F79"/>
    <w:rsid w:val="004435F1"/>
    <w:rsid w:val="00445FF6"/>
    <w:rsid w:val="004502A2"/>
    <w:rsid w:val="00450741"/>
    <w:rsid w:val="004605E2"/>
    <w:rsid w:val="004644F9"/>
    <w:rsid w:val="00474018"/>
    <w:rsid w:val="00476762"/>
    <w:rsid w:val="00490B07"/>
    <w:rsid w:val="00492FD5"/>
    <w:rsid w:val="00494847"/>
    <w:rsid w:val="004973BA"/>
    <w:rsid w:val="0049781A"/>
    <w:rsid w:val="004979CE"/>
    <w:rsid w:val="004A069D"/>
    <w:rsid w:val="004A1147"/>
    <w:rsid w:val="004A546A"/>
    <w:rsid w:val="004A7E1E"/>
    <w:rsid w:val="004B35DE"/>
    <w:rsid w:val="004B5C6B"/>
    <w:rsid w:val="004C3C6C"/>
    <w:rsid w:val="004D73D8"/>
    <w:rsid w:val="004F64BC"/>
    <w:rsid w:val="00503560"/>
    <w:rsid w:val="0051137D"/>
    <w:rsid w:val="00524E97"/>
    <w:rsid w:val="00525DA6"/>
    <w:rsid w:val="0053072D"/>
    <w:rsid w:val="00547C81"/>
    <w:rsid w:val="0055243A"/>
    <w:rsid w:val="00552481"/>
    <w:rsid w:val="00556CC7"/>
    <w:rsid w:val="005575F0"/>
    <w:rsid w:val="0056033A"/>
    <w:rsid w:val="00563A09"/>
    <w:rsid w:val="00577C25"/>
    <w:rsid w:val="00580C5B"/>
    <w:rsid w:val="0059080A"/>
    <w:rsid w:val="005A0B37"/>
    <w:rsid w:val="005A2AC1"/>
    <w:rsid w:val="005A5E6F"/>
    <w:rsid w:val="005B5965"/>
    <w:rsid w:val="005D5412"/>
    <w:rsid w:val="005D5D97"/>
    <w:rsid w:val="005E67BF"/>
    <w:rsid w:val="005E6E3C"/>
    <w:rsid w:val="005E7E47"/>
    <w:rsid w:val="005F76F9"/>
    <w:rsid w:val="006009F3"/>
    <w:rsid w:val="00612677"/>
    <w:rsid w:val="00615985"/>
    <w:rsid w:val="00615BA4"/>
    <w:rsid w:val="00617AAD"/>
    <w:rsid w:val="0062698A"/>
    <w:rsid w:val="006351C0"/>
    <w:rsid w:val="006360C8"/>
    <w:rsid w:val="00637C0E"/>
    <w:rsid w:val="0064055D"/>
    <w:rsid w:val="00654995"/>
    <w:rsid w:val="00654B8F"/>
    <w:rsid w:val="00675E7E"/>
    <w:rsid w:val="006812E9"/>
    <w:rsid w:val="006816E8"/>
    <w:rsid w:val="006869B6"/>
    <w:rsid w:val="00686D9A"/>
    <w:rsid w:val="00686EDF"/>
    <w:rsid w:val="006969B1"/>
    <w:rsid w:val="006A1821"/>
    <w:rsid w:val="006A2731"/>
    <w:rsid w:val="006A6B91"/>
    <w:rsid w:val="006A7DBE"/>
    <w:rsid w:val="006A7E5B"/>
    <w:rsid w:val="006C3CB3"/>
    <w:rsid w:val="006D1DA0"/>
    <w:rsid w:val="006E2C73"/>
    <w:rsid w:val="006E3D4C"/>
    <w:rsid w:val="006E40C7"/>
    <w:rsid w:val="006E5248"/>
    <w:rsid w:val="006E5C8D"/>
    <w:rsid w:val="006E6F3A"/>
    <w:rsid w:val="006F66E6"/>
    <w:rsid w:val="0071248D"/>
    <w:rsid w:val="0071540B"/>
    <w:rsid w:val="00720E64"/>
    <w:rsid w:val="00721564"/>
    <w:rsid w:val="00724C81"/>
    <w:rsid w:val="007277DB"/>
    <w:rsid w:val="00727F05"/>
    <w:rsid w:val="00730AD1"/>
    <w:rsid w:val="007318B4"/>
    <w:rsid w:val="00732DC2"/>
    <w:rsid w:val="0074140C"/>
    <w:rsid w:val="00742FD4"/>
    <w:rsid w:val="00743B79"/>
    <w:rsid w:val="00775C98"/>
    <w:rsid w:val="00782D72"/>
    <w:rsid w:val="00796984"/>
    <w:rsid w:val="007970B9"/>
    <w:rsid w:val="007A16DC"/>
    <w:rsid w:val="007B5197"/>
    <w:rsid w:val="007C6429"/>
    <w:rsid w:val="007E45D2"/>
    <w:rsid w:val="007F6851"/>
    <w:rsid w:val="00804FAC"/>
    <w:rsid w:val="00806AC4"/>
    <w:rsid w:val="008146B2"/>
    <w:rsid w:val="00820452"/>
    <w:rsid w:val="00833CAE"/>
    <w:rsid w:val="00844362"/>
    <w:rsid w:val="00844527"/>
    <w:rsid w:val="0084474A"/>
    <w:rsid w:val="00854A57"/>
    <w:rsid w:val="00861130"/>
    <w:rsid w:val="00864055"/>
    <w:rsid w:val="0086661E"/>
    <w:rsid w:val="008675A6"/>
    <w:rsid w:val="00874825"/>
    <w:rsid w:val="00876057"/>
    <w:rsid w:val="0088437C"/>
    <w:rsid w:val="00885596"/>
    <w:rsid w:val="00890E29"/>
    <w:rsid w:val="00894C07"/>
    <w:rsid w:val="008B2F1D"/>
    <w:rsid w:val="008B395E"/>
    <w:rsid w:val="008B4F87"/>
    <w:rsid w:val="008C1994"/>
    <w:rsid w:val="008C69C5"/>
    <w:rsid w:val="008C6A57"/>
    <w:rsid w:val="008D17DD"/>
    <w:rsid w:val="008D21E2"/>
    <w:rsid w:val="008D2D67"/>
    <w:rsid w:val="008D7DB2"/>
    <w:rsid w:val="0090026C"/>
    <w:rsid w:val="00907DDB"/>
    <w:rsid w:val="00914E4E"/>
    <w:rsid w:val="00915469"/>
    <w:rsid w:val="00920DBA"/>
    <w:rsid w:val="00921788"/>
    <w:rsid w:val="00921C95"/>
    <w:rsid w:val="009269EA"/>
    <w:rsid w:val="00926E42"/>
    <w:rsid w:val="009308BF"/>
    <w:rsid w:val="0093590D"/>
    <w:rsid w:val="009402DC"/>
    <w:rsid w:val="0094351E"/>
    <w:rsid w:val="0094380D"/>
    <w:rsid w:val="00952004"/>
    <w:rsid w:val="00954874"/>
    <w:rsid w:val="009728E2"/>
    <w:rsid w:val="00974932"/>
    <w:rsid w:val="00975714"/>
    <w:rsid w:val="009832F2"/>
    <w:rsid w:val="00986799"/>
    <w:rsid w:val="00992287"/>
    <w:rsid w:val="009A4D91"/>
    <w:rsid w:val="009B6AD4"/>
    <w:rsid w:val="009D6635"/>
    <w:rsid w:val="009F6358"/>
    <w:rsid w:val="00A01B3B"/>
    <w:rsid w:val="00A02DFC"/>
    <w:rsid w:val="00A03242"/>
    <w:rsid w:val="00A1146E"/>
    <w:rsid w:val="00A12724"/>
    <w:rsid w:val="00A1477F"/>
    <w:rsid w:val="00A17A91"/>
    <w:rsid w:val="00A359B6"/>
    <w:rsid w:val="00A35FCB"/>
    <w:rsid w:val="00A373DA"/>
    <w:rsid w:val="00A63536"/>
    <w:rsid w:val="00A8192A"/>
    <w:rsid w:val="00AA027A"/>
    <w:rsid w:val="00AA1C2D"/>
    <w:rsid w:val="00AA2966"/>
    <w:rsid w:val="00AA4A97"/>
    <w:rsid w:val="00AB75C2"/>
    <w:rsid w:val="00AC7932"/>
    <w:rsid w:val="00AD5205"/>
    <w:rsid w:val="00AD7647"/>
    <w:rsid w:val="00AE2CFC"/>
    <w:rsid w:val="00AF57C4"/>
    <w:rsid w:val="00AF699D"/>
    <w:rsid w:val="00B17EF5"/>
    <w:rsid w:val="00B247E8"/>
    <w:rsid w:val="00B26686"/>
    <w:rsid w:val="00B34B78"/>
    <w:rsid w:val="00B35B12"/>
    <w:rsid w:val="00B376B5"/>
    <w:rsid w:val="00B426D3"/>
    <w:rsid w:val="00B5131A"/>
    <w:rsid w:val="00B60DA2"/>
    <w:rsid w:val="00B6136C"/>
    <w:rsid w:val="00B7285E"/>
    <w:rsid w:val="00B8155C"/>
    <w:rsid w:val="00B81D85"/>
    <w:rsid w:val="00B832D7"/>
    <w:rsid w:val="00B848D8"/>
    <w:rsid w:val="00BA1659"/>
    <w:rsid w:val="00BA4A81"/>
    <w:rsid w:val="00BA7465"/>
    <w:rsid w:val="00BB7532"/>
    <w:rsid w:val="00BC3586"/>
    <w:rsid w:val="00BC4BC1"/>
    <w:rsid w:val="00BD1053"/>
    <w:rsid w:val="00BD27C5"/>
    <w:rsid w:val="00BD3BBF"/>
    <w:rsid w:val="00BD6E95"/>
    <w:rsid w:val="00BE1BDF"/>
    <w:rsid w:val="00BF52B8"/>
    <w:rsid w:val="00BF76F5"/>
    <w:rsid w:val="00C07AB4"/>
    <w:rsid w:val="00C12AE7"/>
    <w:rsid w:val="00C13ABF"/>
    <w:rsid w:val="00C14B08"/>
    <w:rsid w:val="00C17759"/>
    <w:rsid w:val="00C22051"/>
    <w:rsid w:val="00C246C9"/>
    <w:rsid w:val="00C36FCD"/>
    <w:rsid w:val="00C40994"/>
    <w:rsid w:val="00C45E47"/>
    <w:rsid w:val="00C460C6"/>
    <w:rsid w:val="00C53247"/>
    <w:rsid w:val="00C56B0A"/>
    <w:rsid w:val="00C637D3"/>
    <w:rsid w:val="00C65FF8"/>
    <w:rsid w:val="00C67613"/>
    <w:rsid w:val="00C70F7A"/>
    <w:rsid w:val="00C722A7"/>
    <w:rsid w:val="00C8464B"/>
    <w:rsid w:val="00C851C8"/>
    <w:rsid w:val="00C8681E"/>
    <w:rsid w:val="00C8731F"/>
    <w:rsid w:val="00C9680C"/>
    <w:rsid w:val="00CA2A8B"/>
    <w:rsid w:val="00CA53F7"/>
    <w:rsid w:val="00CB4254"/>
    <w:rsid w:val="00CB4672"/>
    <w:rsid w:val="00CB7F22"/>
    <w:rsid w:val="00CC352B"/>
    <w:rsid w:val="00CC4120"/>
    <w:rsid w:val="00CC6B83"/>
    <w:rsid w:val="00CC7E49"/>
    <w:rsid w:val="00CD6EEF"/>
    <w:rsid w:val="00CE33F1"/>
    <w:rsid w:val="00CE7EC8"/>
    <w:rsid w:val="00CF0797"/>
    <w:rsid w:val="00CF3143"/>
    <w:rsid w:val="00CF4D6D"/>
    <w:rsid w:val="00D05244"/>
    <w:rsid w:val="00D055BC"/>
    <w:rsid w:val="00D2561D"/>
    <w:rsid w:val="00D312AA"/>
    <w:rsid w:val="00D365F1"/>
    <w:rsid w:val="00D3667C"/>
    <w:rsid w:val="00D477F3"/>
    <w:rsid w:val="00D5512E"/>
    <w:rsid w:val="00D56AD9"/>
    <w:rsid w:val="00D56C25"/>
    <w:rsid w:val="00D6411E"/>
    <w:rsid w:val="00D73CC6"/>
    <w:rsid w:val="00D80DA9"/>
    <w:rsid w:val="00D870E0"/>
    <w:rsid w:val="00D90FE7"/>
    <w:rsid w:val="00D94B3B"/>
    <w:rsid w:val="00D96F86"/>
    <w:rsid w:val="00DA3501"/>
    <w:rsid w:val="00DB0708"/>
    <w:rsid w:val="00DB24BB"/>
    <w:rsid w:val="00DC1FEE"/>
    <w:rsid w:val="00DC3B17"/>
    <w:rsid w:val="00DC7CB1"/>
    <w:rsid w:val="00DD376A"/>
    <w:rsid w:val="00DD6CA2"/>
    <w:rsid w:val="00DD6F04"/>
    <w:rsid w:val="00DE6C88"/>
    <w:rsid w:val="00DE7881"/>
    <w:rsid w:val="00E01C37"/>
    <w:rsid w:val="00E0390B"/>
    <w:rsid w:val="00E03A65"/>
    <w:rsid w:val="00E15ABF"/>
    <w:rsid w:val="00E35489"/>
    <w:rsid w:val="00E35FD8"/>
    <w:rsid w:val="00E433D4"/>
    <w:rsid w:val="00E43F5C"/>
    <w:rsid w:val="00E45501"/>
    <w:rsid w:val="00E45FFF"/>
    <w:rsid w:val="00E52E7E"/>
    <w:rsid w:val="00E53257"/>
    <w:rsid w:val="00E575DB"/>
    <w:rsid w:val="00E60355"/>
    <w:rsid w:val="00E6236B"/>
    <w:rsid w:val="00E6652D"/>
    <w:rsid w:val="00E70B9F"/>
    <w:rsid w:val="00E87399"/>
    <w:rsid w:val="00E90B1D"/>
    <w:rsid w:val="00EA3DEF"/>
    <w:rsid w:val="00EB026B"/>
    <w:rsid w:val="00EB02A8"/>
    <w:rsid w:val="00EC245F"/>
    <w:rsid w:val="00EC583E"/>
    <w:rsid w:val="00ED1BE7"/>
    <w:rsid w:val="00EE430D"/>
    <w:rsid w:val="00EE6EA3"/>
    <w:rsid w:val="00EF1F39"/>
    <w:rsid w:val="00EF52A2"/>
    <w:rsid w:val="00F2138F"/>
    <w:rsid w:val="00F21FCC"/>
    <w:rsid w:val="00F22D41"/>
    <w:rsid w:val="00F23367"/>
    <w:rsid w:val="00F233C8"/>
    <w:rsid w:val="00F25F30"/>
    <w:rsid w:val="00F264C5"/>
    <w:rsid w:val="00F26CAD"/>
    <w:rsid w:val="00F4093F"/>
    <w:rsid w:val="00F4386D"/>
    <w:rsid w:val="00F5073A"/>
    <w:rsid w:val="00F51612"/>
    <w:rsid w:val="00F5348D"/>
    <w:rsid w:val="00F6559F"/>
    <w:rsid w:val="00F76B20"/>
    <w:rsid w:val="00F8769A"/>
    <w:rsid w:val="00F91FC0"/>
    <w:rsid w:val="00F95B06"/>
    <w:rsid w:val="00F96725"/>
    <w:rsid w:val="00FA086E"/>
    <w:rsid w:val="00FA6E53"/>
    <w:rsid w:val="00FB2418"/>
    <w:rsid w:val="00FB42E6"/>
    <w:rsid w:val="00FC5F85"/>
    <w:rsid w:val="00FC7BFB"/>
    <w:rsid w:val="00FD672C"/>
    <w:rsid w:val="00FF1073"/>
    <w:rsid w:val="00FF31F4"/>
    <w:rsid w:val="00FF5F0B"/>
    <w:rsid w:val="00FF60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E07CDF0"/>
  <w15:chartTrackingRefBased/>
  <w15:docId w15:val="{6B26857B-393A-4544-9032-CFDC1169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B1E4F"/>
    <w:pPr>
      <w:spacing w:after="120" w:line="280" w:lineRule="exact"/>
    </w:pPr>
    <w:rPr>
      <w:rFonts w:ascii="Arial" w:hAnsi="Arial"/>
      <w:sz w:val="22"/>
      <w:szCs w:val="24"/>
    </w:rPr>
  </w:style>
  <w:style w:type="paragraph" w:styleId="Nadpis1">
    <w:name w:val="heading 1"/>
    <w:basedOn w:val="Normln"/>
    <w:next w:val="Normln"/>
    <w:link w:val="Nadpis1Char"/>
    <w:uiPriority w:val="99"/>
    <w:qFormat/>
    <w:rsid w:val="00617AAD"/>
    <w:pPr>
      <w:keepNext/>
      <w:spacing w:before="240" w:after="60"/>
      <w:outlineLvl w:val="0"/>
    </w:pPr>
    <w:rPr>
      <w:rFonts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75714"/>
    <w:rPr>
      <w:rFonts w:ascii="Cambria" w:hAnsi="Cambria" w:cs="Times New Roman"/>
      <w:b/>
      <w:bCs/>
      <w:kern w:val="32"/>
      <w:sz w:val="32"/>
      <w:szCs w:val="32"/>
    </w:rPr>
  </w:style>
  <w:style w:type="paragraph" w:styleId="Zkladntext">
    <w:name w:val="Body Text"/>
    <w:basedOn w:val="Normln"/>
    <w:link w:val="ZkladntextChar"/>
    <w:rsid w:val="000B1E4F"/>
    <w:pPr>
      <w:autoSpaceDE w:val="0"/>
      <w:autoSpaceDN w:val="0"/>
      <w:adjustRightInd w:val="0"/>
      <w:spacing w:after="0" w:line="240" w:lineRule="auto"/>
      <w:jc w:val="both"/>
    </w:pPr>
    <w:rPr>
      <w:rFonts w:ascii="Times New Roman" w:hAnsi="Times New Roman"/>
    </w:rPr>
  </w:style>
  <w:style w:type="character" w:customStyle="1" w:styleId="ZkladntextChar">
    <w:name w:val="Základní text Char"/>
    <w:link w:val="Zkladntext"/>
    <w:uiPriority w:val="99"/>
    <w:locked/>
    <w:rsid w:val="00782D72"/>
    <w:rPr>
      <w:sz w:val="22"/>
      <w:szCs w:val="24"/>
    </w:rPr>
  </w:style>
  <w:style w:type="character" w:styleId="Hypertextovodkaz">
    <w:name w:val="Hyperlink"/>
    <w:uiPriority w:val="99"/>
    <w:rsid w:val="00617AAD"/>
    <w:rPr>
      <w:rFonts w:cs="Times New Roman"/>
      <w:color w:val="auto"/>
      <w:u w:val="single"/>
    </w:rPr>
  </w:style>
  <w:style w:type="paragraph" w:styleId="Nzev">
    <w:name w:val="Title"/>
    <w:basedOn w:val="Normln"/>
    <w:link w:val="NzevChar"/>
    <w:uiPriority w:val="99"/>
    <w:qFormat/>
    <w:rsid w:val="00617AAD"/>
    <w:pPr>
      <w:spacing w:before="240" w:after="60"/>
      <w:jc w:val="center"/>
      <w:outlineLvl w:val="0"/>
    </w:pPr>
    <w:rPr>
      <w:rFonts w:cs="Arial"/>
      <w:b/>
      <w:bCs/>
      <w:kern w:val="28"/>
      <w:sz w:val="32"/>
      <w:szCs w:val="32"/>
    </w:rPr>
  </w:style>
  <w:style w:type="character" w:customStyle="1" w:styleId="NzevChar">
    <w:name w:val="Název Char"/>
    <w:link w:val="Nzev"/>
    <w:uiPriority w:val="99"/>
    <w:locked/>
    <w:rsid w:val="00975714"/>
    <w:rPr>
      <w:rFonts w:ascii="Cambria" w:hAnsi="Cambria" w:cs="Times New Roman"/>
      <w:b/>
      <w:bCs/>
      <w:kern w:val="28"/>
      <w:sz w:val="32"/>
      <w:szCs w:val="32"/>
    </w:rPr>
  </w:style>
  <w:style w:type="paragraph" w:customStyle="1" w:styleId="Seznamploh">
    <w:name w:val="Seznam příloh"/>
    <w:basedOn w:val="Normln"/>
    <w:uiPriority w:val="99"/>
    <w:rsid w:val="00A1146E"/>
    <w:pPr>
      <w:ind w:left="3572" w:hanging="1361"/>
      <w:jc w:val="both"/>
    </w:pPr>
    <w:rPr>
      <w:szCs w:val="20"/>
      <w:lang w:eastAsia="en-US"/>
    </w:rPr>
  </w:style>
  <w:style w:type="paragraph" w:styleId="Zpat">
    <w:name w:val="footer"/>
    <w:basedOn w:val="Normln"/>
    <w:link w:val="ZpatChar"/>
    <w:rsid w:val="000B1E4F"/>
    <w:pPr>
      <w:pBdr>
        <w:top w:val="dotted" w:sz="6" w:space="6" w:color="auto"/>
      </w:pBdr>
      <w:spacing w:after="0"/>
      <w:jc w:val="center"/>
    </w:pPr>
    <w:rPr>
      <w:color w:val="808080"/>
      <w:sz w:val="16"/>
    </w:rPr>
  </w:style>
  <w:style w:type="character" w:customStyle="1" w:styleId="ZpatChar">
    <w:name w:val="Zápatí Char"/>
    <w:link w:val="Zpat"/>
    <w:uiPriority w:val="99"/>
    <w:locked/>
    <w:rsid w:val="00975714"/>
    <w:rPr>
      <w:rFonts w:ascii="Arial" w:hAnsi="Arial"/>
      <w:color w:val="808080"/>
      <w:sz w:val="16"/>
      <w:szCs w:val="24"/>
    </w:rPr>
  </w:style>
  <w:style w:type="paragraph" w:styleId="Zhlav">
    <w:name w:val="header"/>
    <w:basedOn w:val="Normln"/>
    <w:link w:val="ZhlavChar"/>
    <w:uiPriority w:val="99"/>
    <w:rsid w:val="000B1E4F"/>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975714"/>
    <w:rPr>
      <w:rFonts w:ascii="Arial" w:hAnsi="Arial"/>
      <w:b/>
      <w:sz w:val="16"/>
      <w:szCs w:val="24"/>
    </w:rPr>
  </w:style>
  <w:style w:type="character" w:styleId="Odkaznakoment">
    <w:name w:val="annotation reference"/>
    <w:uiPriority w:val="99"/>
    <w:rsid w:val="00617AAD"/>
    <w:rPr>
      <w:rFonts w:cs="Times New Roman"/>
      <w:sz w:val="16"/>
      <w:szCs w:val="16"/>
    </w:rPr>
  </w:style>
  <w:style w:type="character" w:styleId="Sledovanodkaz">
    <w:name w:val="FollowedHyperlink"/>
    <w:uiPriority w:val="99"/>
    <w:rsid w:val="00617AAD"/>
    <w:rPr>
      <w:rFonts w:cs="Times New Roman"/>
      <w:color w:val="auto"/>
      <w:u w:val="single"/>
    </w:rPr>
  </w:style>
  <w:style w:type="character" w:customStyle="1" w:styleId="Kurzva">
    <w:name w:val="Kurzíva"/>
    <w:uiPriority w:val="99"/>
    <w:rsid w:val="00617AAD"/>
    <w:rPr>
      <w:rFonts w:cs="Times New Roman"/>
      <w:i/>
    </w:rPr>
  </w:style>
  <w:style w:type="paragraph" w:styleId="Textkomente">
    <w:name w:val="annotation text"/>
    <w:aliases w:val="RL Text komentáře"/>
    <w:basedOn w:val="Normln"/>
    <w:link w:val="TextkomenteChar"/>
    <w:uiPriority w:val="99"/>
    <w:rsid w:val="000B1E4F"/>
    <w:rPr>
      <w:sz w:val="20"/>
      <w:szCs w:val="20"/>
    </w:rPr>
  </w:style>
  <w:style w:type="character" w:customStyle="1" w:styleId="TextkomenteChar">
    <w:name w:val="Text komentáře Char"/>
    <w:aliases w:val="RL Text komentáře Char"/>
    <w:link w:val="Textkomente"/>
    <w:uiPriority w:val="99"/>
    <w:locked/>
    <w:rsid w:val="00782D72"/>
    <w:rPr>
      <w:rFonts w:ascii="Arial" w:hAnsi="Arial"/>
    </w:rPr>
  </w:style>
  <w:style w:type="character" w:styleId="slostrnky">
    <w:name w:val="page number"/>
    <w:rsid w:val="00617AAD"/>
    <w:rPr>
      <w:rFonts w:cs="Times New Roman"/>
    </w:rPr>
  </w:style>
  <w:style w:type="paragraph" w:styleId="Pedmtkomente">
    <w:name w:val="annotation subject"/>
    <w:basedOn w:val="Textkomente"/>
    <w:next w:val="Textkomente"/>
    <w:link w:val="PedmtkomenteChar"/>
    <w:uiPriority w:val="99"/>
    <w:semiHidden/>
    <w:rsid w:val="000B1E4F"/>
    <w:rPr>
      <w:b/>
      <w:bCs/>
    </w:rPr>
  </w:style>
  <w:style w:type="character" w:customStyle="1" w:styleId="PedmtkomenteChar">
    <w:name w:val="Předmět komentáře Char"/>
    <w:link w:val="Pedmtkomente"/>
    <w:uiPriority w:val="99"/>
    <w:semiHidden/>
    <w:locked/>
    <w:rsid w:val="00975714"/>
    <w:rPr>
      <w:rFonts w:ascii="Arial" w:hAnsi="Arial"/>
      <w:b/>
      <w:bCs/>
    </w:rPr>
  </w:style>
  <w:style w:type="table" w:styleId="Mkatabulky">
    <w:name w:val="Table Grid"/>
    <w:basedOn w:val="Normlntabulka"/>
    <w:uiPriority w:val="99"/>
    <w:rsid w:val="00617AAD"/>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617AAD"/>
    <w:rPr>
      <w:rFonts w:ascii="Tahoma" w:hAnsi="Tahoma" w:cs="Tahoma"/>
      <w:sz w:val="16"/>
      <w:szCs w:val="16"/>
    </w:rPr>
  </w:style>
  <w:style w:type="character" w:customStyle="1" w:styleId="TextbublinyChar">
    <w:name w:val="Text bubliny Char"/>
    <w:link w:val="Textbubliny"/>
    <w:uiPriority w:val="99"/>
    <w:semiHidden/>
    <w:locked/>
    <w:rsid w:val="00975714"/>
    <w:rPr>
      <w:rFonts w:cs="Times New Roman"/>
      <w:sz w:val="2"/>
    </w:rPr>
  </w:style>
  <w:style w:type="paragraph" w:styleId="Zkladntextodsazen3">
    <w:name w:val="Body Text Indent 3"/>
    <w:basedOn w:val="Normln"/>
    <w:link w:val="Zkladntextodsazen3Char"/>
    <w:uiPriority w:val="99"/>
    <w:rsid w:val="000B1E4F"/>
    <w:pPr>
      <w:autoSpaceDE w:val="0"/>
      <w:autoSpaceDN w:val="0"/>
      <w:adjustRightInd w:val="0"/>
      <w:spacing w:after="0" w:line="240" w:lineRule="auto"/>
      <w:ind w:left="360"/>
      <w:jc w:val="both"/>
    </w:pPr>
    <w:rPr>
      <w:rFonts w:ascii="Times New Roman" w:hAnsi="Times New Roman"/>
    </w:rPr>
  </w:style>
  <w:style w:type="character" w:customStyle="1" w:styleId="Zkladntextodsazen3Char">
    <w:name w:val="Základní text odsazený 3 Char"/>
    <w:link w:val="Zkladntextodsazen3"/>
    <w:uiPriority w:val="99"/>
    <w:locked/>
    <w:rsid w:val="00782D72"/>
    <w:rPr>
      <w:sz w:val="22"/>
      <w:szCs w:val="24"/>
    </w:rPr>
  </w:style>
  <w:style w:type="paragraph" w:styleId="Odstavecseseznamem">
    <w:name w:val="List Paragraph"/>
    <w:basedOn w:val="Normln"/>
    <w:uiPriority w:val="34"/>
    <w:qFormat/>
    <w:rsid w:val="000B1E4F"/>
    <w:pPr>
      <w:spacing w:after="0" w:line="240" w:lineRule="auto"/>
      <w:ind w:left="708"/>
    </w:pPr>
    <w:rPr>
      <w:rFonts w:ascii="Times New Roman" w:hAnsi="Times New Roman"/>
    </w:rPr>
  </w:style>
  <w:style w:type="paragraph" w:customStyle="1" w:styleId="TSlneksmlouvy">
    <w:name w:val="TS Článek smlouvy"/>
    <w:basedOn w:val="Normln"/>
    <w:next w:val="Normln"/>
    <w:link w:val="TSlneksmlouvyChar"/>
    <w:qFormat/>
    <w:rsid w:val="00617AAD"/>
    <w:pPr>
      <w:keepNext/>
      <w:numPr>
        <w:numId w:val="9"/>
      </w:numPr>
      <w:suppressAutoHyphens/>
      <w:spacing w:before="480" w:after="240"/>
      <w:jc w:val="center"/>
      <w:outlineLvl w:val="0"/>
    </w:pPr>
    <w:rPr>
      <w:b/>
      <w:u w:val="single"/>
      <w:lang w:eastAsia="en-US"/>
    </w:rPr>
  </w:style>
  <w:style w:type="character" w:customStyle="1" w:styleId="TSlneksmlouvyChar">
    <w:name w:val="TS Článek smlouvy Char"/>
    <w:link w:val="TSlneksmlouvy"/>
    <w:locked/>
    <w:rsid w:val="00617AAD"/>
    <w:rPr>
      <w:rFonts w:ascii="Arial" w:hAnsi="Arial"/>
      <w:b/>
      <w:sz w:val="22"/>
      <w:szCs w:val="24"/>
      <w:u w:val="single"/>
      <w:lang w:eastAsia="en-US"/>
    </w:rPr>
  </w:style>
  <w:style w:type="paragraph" w:customStyle="1" w:styleId="TSNzevsmlouvy">
    <w:name w:val="TS Název smlouvy"/>
    <w:basedOn w:val="Normln"/>
    <w:next w:val="Normln"/>
    <w:uiPriority w:val="99"/>
    <w:rsid w:val="00617AAD"/>
    <w:pPr>
      <w:spacing w:after="240" w:line="240" w:lineRule="auto"/>
      <w:jc w:val="center"/>
    </w:pPr>
    <w:rPr>
      <w:rFonts w:cs="Arial"/>
      <w:b/>
      <w:bCs/>
      <w:kern w:val="28"/>
      <w:sz w:val="32"/>
      <w:szCs w:val="32"/>
    </w:rPr>
  </w:style>
  <w:style w:type="paragraph" w:customStyle="1" w:styleId="TSdajeosmluvnstran">
    <w:name w:val="TS Údaje o smluvní straně"/>
    <w:basedOn w:val="Normln"/>
    <w:rsid w:val="00617AAD"/>
    <w:pPr>
      <w:spacing w:after="60"/>
    </w:pPr>
    <w:rPr>
      <w:lang w:eastAsia="en-US"/>
    </w:rPr>
  </w:style>
  <w:style w:type="paragraph" w:customStyle="1" w:styleId="TSNzevsmluvnstrany">
    <w:name w:val="TS Název smluvní strany"/>
    <w:basedOn w:val="TSdajeosmluvnstran"/>
    <w:uiPriority w:val="99"/>
    <w:rsid w:val="00617AAD"/>
    <w:rPr>
      <w:b/>
      <w:bCs/>
      <w:sz w:val="28"/>
    </w:rPr>
  </w:style>
  <w:style w:type="paragraph" w:customStyle="1" w:styleId="TSProhlensmluvnchstran">
    <w:name w:val="TS Prohlášení smluvních stran"/>
    <w:basedOn w:val="Normln"/>
    <w:link w:val="TSProhlensmluvnchstranChar"/>
    <w:uiPriority w:val="99"/>
    <w:rsid w:val="00617AAD"/>
    <w:pPr>
      <w:jc w:val="center"/>
    </w:pPr>
    <w:rPr>
      <w:b/>
    </w:rPr>
  </w:style>
  <w:style w:type="character" w:customStyle="1" w:styleId="TSProhlensmluvnchstranChar">
    <w:name w:val="TS Prohlášení smluvních stran Char"/>
    <w:link w:val="TSProhlensmluvnchstran"/>
    <w:uiPriority w:val="99"/>
    <w:locked/>
    <w:rsid w:val="00617AAD"/>
    <w:rPr>
      <w:rFonts w:ascii="Arial" w:hAnsi="Arial" w:cs="Times New Roman"/>
      <w:b/>
      <w:sz w:val="24"/>
      <w:szCs w:val="24"/>
      <w:lang w:val="cs-CZ" w:eastAsia="cs-CZ" w:bidi="ar-SA"/>
    </w:rPr>
  </w:style>
  <w:style w:type="paragraph" w:customStyle="1" w:styleId="TSTextlnkuslovan">
    <w:name w:val="TS Text článku číslovaný"/>
    <w:basedOn w:val="Normln"/>
    <w:link w:val="TSTextlnkuslovanChar"/>
    <w:qFormat/>
    <w:rsid w:val="00617AAD"/>
    <w:pPr>
      <w:numPr>
        <w:ilvl w:val="1"/>
        <w:numId w:val="9"/>
      </w:numPr>
      <w:jc w:val="both"/>
    </w:pPr>
  </w:style>
  <w:style w:type="character" w:customStyle="1" w:styleId="TSTextlnkuslovanChar">
    <w:name w:val="TS Text článku číslovaný Char"/>
    <w:link w:val="TSTextlnkuslovan"/>
    <w:locked/>
    <w:rsid w:val="00617AAD"/>
    <w:rPr>
      <w:rFonts w:ascii="Arial" w:hAnsi="Arial"/>
      <w:sz w:val="22"/>
      <w:szCs w:val="24"/>
    </w:rPr>
  </w:style>
  <w:style w:type="paragraph" w:customStyle="1" w:styleId="TSSeznamploh">
    <w:name w:val="TS Seznam příloh"/>
    <w:basedOn w:val="TSTextlnkuslovan"/>
    <w:uiPriority w:val="99"/>
    <w:rsid w:val="00617AAD"/>
    <w:pPr>
      <w:numPr>
        <w:ilvl w:val="0"/>
        <w:numId w:val="0"/>
      </w:numPr>
      <w:ind w:left="2098" w:hanging="1361"/>
      <w:jc w:val="left"/>
    </w:pPr>
    <w:rPr>
      <w:szCs w:val="20"/>
      <w:lang w:eastAsia="en-US"/>
    </w:rPr>
  </w:style>
  <w:style w:type="paragraph" w:styleId="Revize">
    <w:name w:val="Revision"/>
    <w:hidden/>
    <w:uiPriority w:val="99"/>
    <w:semiHidden/>
    <w:rsid w:val="00083309"/>
    <w:rPr>
      <w:rFonts w:ascii="Arial" w:hAnsi="Arial"/>
      <w:sz w:val="22"/>
      <w:szCs w:val="24"/>
    </w:rPr>
  </w:style>
  <w:style w:type="paragraph" w:customStyle="1" w:styleId="text1">
    <w:name w:val="text1"/>
    <w:basedOn w:val="Normln"/>
    <w:rsid w:val="00AA4A97"/>
    <w:pPr>
      <w:spacing w:after="0" w:line="240" w:lineRule="auto"/>
      <w:jc w:val="both"/>
    </w:pPr>
    <w:rPr>
      <w:rFonts w:ascii="Times New Roman" w:hAnsi="Times New Roman"/>
      <w:sz w:val="24"/>
      <w:szCs w:val="20"/>
      <w:lang w:eastAsia="en-US"/>
    </w:rPr>
  </w:style>
  <w:style w:type="character" w:styleId="Zdraznnintenzivn">
    <w:name w:val="Intense Emphasis"/>
    <w:uiPriority w:val="21"/>
    <w:qFormat/>
    <w:rsid w:val="00B81D85"/>
    <w:rPr>
      <w:b/>
      <w:bCs/>
      <w:i/>
      <w:iCs/>
      <w:color w:val="4F81BD"/>
    </w:rPr>
  </w:style>
  <w:style w:type="character" w:styleId="Siln">
    <w:name w:val="Strong"/>
    <w:uiPriority w:val="22"/>
    <w:qFormat/>
    <w:locked/>
    <w:rsid w:val="00B81D85"/>
    <w:rPr>
      <w:b/>
      <w:bCs/>
    </w:rPr>
  </w:style>
  <w:style w:type="paragraph" w:customStyle="1" w:styleId="RLTextlnkuslovan">
    <w:name w:val="RL Text článku číslovaný"/>
    <w:basedOn w:val="Normln"/>
    <w:link w:val="RLTextlnkuslovanChar"/>
    <w:qFormat/>
    <w:rsid w:val="00D477F3"/>
    <w:pPr>
      <w:jc w:val="both"/>
    </w:pPr>
    <w:rPr>
      <w:rFonts w:ascii="Calibri" w:hAnsi="Calibri"/>
    </w:rPr>
  </w:style>
  <w:style w:type="paragraph" w:customStyle="1" w:styleId="RLlneksmlouvy">
    <w:name w:val="RL Článek smlouvy"/>
    <w:basedOn w:val="Normln"/>
    <w:next w:val="RLTextlnkuslovan"/>
    <w:link w:val="RLlneksmlouvyCharChar"/>
    <w:rsid w:val="00D477F3"/>
    <w:pPr>
      <w:keepNext/>
      <w:suppressAutoHyphens/>
      <w:spacing w:before="360"/>
      <w:jc w:val="both"/>
      <w:outlineLvl w:val="0"/>
    </w:pPr>
    <w:rPr>
      <w:rFonts w:ascii="Calibri" w:hAnsi="Calibri"/>
      <w:b/>
      <w:lang w:eastAsia="en-US"/>
    </w:rPr>
  </w:style>
  <w:style w:type="character" w:customStyle="1" w:styleId="RLlneksmlouvyCharChar">
    <w:name w:val="RL Článek smlouvy Char Char"/>
    <w:link w:val="RLlneksmlouvy"/>
    <w:rsid w:val="00D477F3"/>
    <w:rPr>
      <w:rFonts w:ascii="Calibri" w:hAnsi="Calibri"/>
      <w:b/>
      <w:sz w:val="22"/>
      <w:szCs w:val="24"/>
      <w:lang w:eastAsia="en-US"/>
    </w:rPr>
  </w:style>
  <w:style w:type="paragraph" w:customStyle="1" w:styleId="RLdajeosmluvnstran">
    <w:name w:val="RL Údaje o smluvní straně"/>
    <w:basedOn w:val="Normln"/>
    <w:rsid w:val="00D477F3"/>
    <w:pPr>
      <w:jc w:val="center"/>
    </w:pPr>
    <w:rPr>
      <w:rFonts w:ascii="Calibri" w:hAnsi="Calibri"/>
      <w:lang w:eastAsia="en-US"/>
    </w:rPr>
  </w:style>
  <w:style w:type="paragraph" w:customStyle="1" w:styleId="RLProhlensmluvnchstran">
    <w:name w:val="RL Prohlášení smluvních stran"/>
    <w:basedOn w:val="Normln"/>
    <w:link w:val="RLProhlensmluvnchstranChar"/>
    <w:rsid w:val="00D477F3"/>
    <w:pPr>
      <w:jc w:val="center"/>
    </w:pPr>
    <w:rPr>
      <w:rFonts w:ascii="Calibri" w:hAnsi="Calibri"/>
      <w:b/>
    </w:rPr>
  </w:style>
  <w:style w:type="paragraph" w:customStyle="1" w:styleId="RLSeznamploh">
    <w:name w:val="RL Seznam příloh"/>
    <w:basedOn w:val="RLTextlnkuslovan"/>
    <w:rsid w:val="00D477F3"/>
    <w:pPr>
      <w:ind w:left="3572" w:hanging="1361"/>
    </w:pPr>
    <w:rPr>
      <w:szCs w:val="20"/>
      <w:lang w:eastAsia="en-US"/>
    </w:rPr>
  </w:style>
  <w:style w:type="character" w:customStyle="1" w:styleId="RLProhlensmluvnchstranChar">
    <w:name w:val="RL Prohlášení smluvních stran Char"/>
    <w:link w:val="RLProhlensmluvnchstran"/>
    <w:rsid w:val="00D477F3"/>
    <w:rPr>
      <w:rFonts w:ascii="Calibri" w:hAnsi="Calibri"/>
      <w:b/>
      <w:sz w:val="22"/>
      <w:szCs w:val="24"/>
    </w:rPr>
  </w:style>
  <w:style w:type="character" w:customStyle="1" w:styleId="RLTextlnkuslovanChar">
    <w:name w:val="RL Text článku číslovaný Char"/>
    <w:link w:val="RLTextlnkuslovan"/>
    <w:rsid w:val="00D477F3"/>
    <w:rPr>
      <w:rFonts w:ascii="Calibri" w:hAnsi="Calibri"/>
      <w:sz w:val="22"/>
      <w:szCs w:val="24"/>
    </w:rPr>
  </w:style>
  <w:style w:type="paragraph" w:customStyle="1" w:styleId="RLdajeosmluvnstran0">
    <w:name w:val="RL  údaje o smluvní straně"/>
    <w:basedOn w:val="Normln"/>
    <w:rsid w:val="00D477F3"/>
    <w:pPr>
      <w:widowControl w:val="0"/>
      <w:adjustRightInd w:val="0"/>
      <w:jc w:val="center"/>
      <w:textAlignment w:val="baseline"/>
    </w:pPr>
    <w:rPr>
      <w:rFonts w:ascii="Calibri" w:hAnsi="Calibri"/>
      <w:lang w:eastAsia="en-US"/>
    </w:rPr>
  </w:style>
  <w:style w:type="paragraph" w:customStyle="1" w:styleId="TMSmlouva1stranatexttun">
    <w:name w:val="TM_Smlouva_1.strana_text_tučné"/>
    <w:basedOn w:val="Normln"/>
    <w:link w:val="TMSmlouva1stranatexttunChar"/>
    <w:qFormat/>
    <w:rsid w:val="00D477F3"/>
    <w:pPr>
      <w:tabs>
        <w:tab w:val="left" w:pos="709"/>
        <w:tab w:val="left" w:pos="2977"/>
        <w:tab w:val="left" w:pos="7088"/>
        <w:tab w:val="left" w:pos="8505"/>
      </w:tabs>
      <w:spacing w:after="0" w:line="264" w:lineRule="auto"/>
      <w:jc w:val="both"/>
    </w:pPr>
    <w:rPr>
      <w:b/>
      <w:sz w:val="18"/>
      <w:szCs w:val="18"/>
    </w:rPr>
  </w:style>
  <w:style w:type="character" w:customStyle="1" w:styleId="TMSmlouva1stranatexttunChar">
    <w:name w:val="TM_Smlouva_1.strana_text_tučné Char"/>
    <w:link w:val="TMSmlouva1stranatexttun"/>
    <w:rsid w:val="00D477F3"/>
    <w:rPr>
      <w:rFonts w:ascii="Arial" w:hAnsi="Arial"/>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52325">
      <w:bodyDiv w:val="1"/>
      <w:marLeft w:val="0"/>
      <w:marRight w:val="0"/>
      <w:marTop w:val="0"/>
      <w:marBottom w:val="0"/>
      <w:divBdr>
        <w:top w:val="none" w:sz="0" w:space="0" w:color="auto"/>
        <w:left w:val="none" w:sz="0" w:space="0" w:color="auto"/>
        <w:bottom w:val="none" w:sz="0" w:space="0" w:color="auto"/>
        <w:right w:val="none" w:sz="0" w:space="0" w:color="auto"/>
      </w:divBdr>
    </w:div>
    <w:div w:id="790395096">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0773207">
      <w:bodyDiv w:val="1"/>
      <w:marLeft w:val="0"/>
      <w:marRight w:val="0"/>
      <w:marTop w:val="0"/>
      <w:marBottom w:val="0"/>
      <w:divBdr>
        <w:top w:val="none" w:sz="0" w:space="0" w:color="auto"/>
        <w:left w:val="none" w:sz="0" w:space="0" w:color="auto"/>
        <w:bottom w:val="none" w:sz="0" w:space="0" w:color="auto"/>
        <w:right w:val="none" w:sz="0" w:space="0" w:color="auto"/>
      </w:divBdr>
    </w:div>
    <w:div w:id="1159074146">
      <w:marLeft w:val="0"/>
      <w:marRight w:val="0"/>
      <w:marTop w:val="0"/>
      <w:marBottom w:val="0"/>
      <w:divBdr>
        <w:top w:val="none" w:sz="0" w:space="0" w:color="auto"/>
        <w:left w:val="none" w:sz="0" w:space="0" w:color="auto"/>
        <w:bottom w:val="none" w:sz="0" w:space="0" w:color="auto"/>
        <w:right w:val="none" w:sz="0" w:space="0" w:color="auto"/>
      </w:divBdr>
    </w:div>
    <w:div w:id="1159074147">
      <w:marLeft w:val="0"/>
      <w:marRight w:val="0"/>
      <w:marTop w:val="0"/>
      <w:marBottom w:val="0"/>
      <w:divBdr>
        <w:top w:val="none" w:sz="0" w:space="0" w:color="auto"/>
        <w:left w:val="none" w:sz="0" w:space="0" w:color="auto"/>
        <w:bottom w:val="none" w:sz="0" w:space="0" w:color="auto"/>
        <w:right w:val="none" w:sz="0" w:space="0" w:color="auto"/>
      </w:divBdr>
      <w:divsChild>
        <w:div w:id="1159074154">
          <w:marLeft w:val="0"/>
          <w:marRight w:val="0"/>
          <w:marTop w:val="0"/>
          <w:marBottom w:val="262"/>
          <w:divBdr>
            <w:top w:val="none" w:sz="0" w:space="0" w:color="auto"/>
            <w:left w:val="none" w:sz="0" w:space="0" w:color="auto"/>
            <w:bottom w:val="none" w:sz="0" w:space="0" w:color="auto"/>
            <w:right w:val="none" w:sz="0" w:space="0" w:color="auto"/>
          </w:divBdr>
          <w:divsChild>
            <w:div w:id="1159074152">
              <w:marLeft w:val="0"/>
              <w:marRight w:val="0"/>
              <w:marTop w:val="0"/>
              <w:marBottom w:val="0"/>
              <w:divBdr>
                <w:top w:val="none" w:sz="0" w:space="0" w:color="auto"/>
                <w:left w:val="none" w:sz="0" w:space="0" w:color="auto"/>
                <w:bottom w:val="none" w:sz="0" w:space="0" w:color="auto"/>
                <w:right w:val="none" w:sz="0" w:space="0" w:color="auto"/>
              </w:divBdr>
              <w:divsChild>
                <w:div w:id="1159074155">
                  <w:marLeft w:val="0"/>
                  <w:marRight w:val="582"/>
                  <w:marTop w:val="0"/>
                  <w:marBottom w:val="0"/>
                  <w:divBdr>
                    <w:top w:val="none" w:sz="0" w:space="0" w:color="auto"/>
                    <w:left w:val="none" w:sz="0" w:space="0" w:color="auto"/>
                    <w:bottom w:val="none" w:sz="0" w:space="0" w:color="auto"/>
                    <w:right w:val="none" w:sz="0" w:space="0" w:color="auto"/>
                  </w:divBdr>
                  <w:divsChild>
                    <w:div w:id="1159074151">
                      <w:marLeft w:val="0"/>
                      <w:marRight w:val="0"/>
                      <w:marTop w:val="0"/>
                      <w:marBottom w:val="0"/>
                      <w:divBdr>
                        <w:top w:val="none" w:sz="0" w:space="0" w:color="auto"/>
                        <w:left w:val="none" w:sz="0" w:space="0" w:color="auto"/>
                        <w:bottom w:val="none" w:sz="0" w:space="0" w:color="auto"/>
                        <w:right w:val="none" w:sz="0" w:space="0" w:color="auto"/>
                      </w:divBdr>
                      <w:divsChild>
                        <w:div w:id="1159074149">
                          <w:marLeft w:val="0"/>
                          <w:marRight w:val="0"/>
                          <w:marTop w:val="0"/>
                          <w:marBottom w:val="0"/>
                          <w:divBdr>
                            <w:top w:val="none" w:sz="0" w:space="0" w:color="auto"/>
                            <w:left w:val="none" w:sz="0" w:space="0" w:color="auto"/>
                            <w:bottom w:val="none" w:sz="0" w:space="0" w:color="auto"/>
                            <w:right w:val="none" w:sz="0" w:space="0" w:color="auto"/>
                          </w:divBdr>
                          <w:divsChild>
                            <w:div w:id="1159074153">
                              <w:marLeft w:val="0"/>
                              <w:marRight w:val="0"/>
                              <w:marTop w:val="0"/>
                              <w:marBottom w:val="0"/>
                              <w:divBdr>
                                <w:top w:val="none" w:sz="0" w:space="0" w:color="auto"/>
                                <w:left w:val="none" w:sz="0" w:space="0" w:color="auto"/>
                                <w:bottom w:val="none" w:sz="0" w:space="0" w:color="auto"/>
                                <w:right w:val="none" w:sz="0" w:space="0" w:color="auto"/>
                              </w:divBdr>
                              <w:divsChild>
                                <w:div w:id="1159074148">
                                  <w:marLeft w:val="0"/>
                                  <w:marRight w:val="0"/>
                                  <w:marTop w:val="0"/>
                                  <w:marBottom w:val="0"/>
                                  <w:divBdr>
                                    <w:top w:val="none" w:sz="0" w:space="0" w:color="auto"/>
                                    <w:left w:val="none" w:sz="0" w:space="0" w:color="auto"/>
                                    <w:bottom w:val="none" w:sz="0" w:space="0" w:color="auto"/>
                                    <w:right w:val="none" w:sz="0" w:space="0" w:color="auto"/>
                                  </w:divBdr>
                                </w:div>
                                <w:div w:id="115907415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comments.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1.emf"/></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ftth-smlouvy@t-mobile.cz"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t-mobile.cz" TargetMode="External"/><Relationship Id="rId32" Type="http://schemas.microsoft.com/office/2018/08/relationships/commentsExtensible" Target="commentsExtensib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yperlink" Target="mailto:epodatelna@t-mobile.cz" TargetMode="External"/><Relationship Id="rId28"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footer" Target="footer3.xml"/><Relationship Id="rId27" Type="http://schemas.openxmlformats.org/officeDocument/2006/relationships/header" Target="header5.xml"/><Relationship Id="rId30" Type="http://schemas.microsoft.com/office/2011/relationships/people" Target="people.xml"/></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zaloha\INS\Standardn&#237;%20smlouvy%20INS\TMCZ%20-%20VZOR%20SMLOUVY%202018%20-%20SOSB_z&#345;&#237;zen&#237;%20slu&#382;ebnosti_INS%202208201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GostTitle.XSL" StyleName="GOST - Title Sort"/>
</file>

<file path=customXml/item3.xml><?xml version="1.0" encoding="utf-8"?>
<ct:contentTypeSchema xmlns:ct="http://schemas.microsoft.com/office/2006/metadata/contentType" xmlns:ma="http://schemas.microsoft.com/office/2006/metadata/properties/metaAttributes" ct:_="" ma:_="" ma:contentTypeName="Dokument" ma:contentTypeID="0x010100E6C912CC4584B149B8ED2E6F45FD2CF5" ma:contentTypeVersion="15" ma:contentTypeDescription="Vytvoří nový dokument" ma:contentTypeScope="" ma:versionID="8b55028dd8fe3c9fa3b23847f97892df">
  <xsd:schema xmlns:xsd="http://www.w3.org/2001/XMLSchema" xmlns:xs="http://www.w3.org/2001/XMLSchema" xmlns:p="http://schemas.microsoft.com/office/2006/metadata/properties" xmlns:ns2="8820d87a-6c1a-4a05-ae0b-23c3c8d6194c" xmlns:ns3="d3fedc2e-abaa-42d9-a54c-a694d83ecda9" targetNamespace="http://schemas.microsoft.com/office/2006/metadata/properties" ma:root="true" ma:fieldsID="5f34f9670ee37a8a063706519ab8999c" ns2:_="" ns3:_="">
    <xsd:import namespace="8820d87a-6c1a-4a05-ae0b-23c3c8d6194c"/>
    <xsd:import namespace="d3fedc2e-abaa-42d9-a54c-a694d83ecda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20d87a-6c1a-4a05-ae0b-23c3c8d619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50afd96-c383-415e-8905-ae2f774280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fedc2e-abaa-42d9-a54c-a694d83ecda9"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462f7769-e9b5-4a99-b0e2-d26f3d34ab2c}" ma:internalName="TaxCatchAll" ma:showField="CatchAllData" ma:web="d3fedc2e-abaa-42d9-a54c-a694d83ecd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GostTitle.XSL" StyleName="GOST - Title Sort"/>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B60D78E-798B-406A-A8F2-CA48EA326580}">
  <ds:schemaRefs>
    <ds:schemaRef ds:uri="http://schemas.microsoft.com/sharepoint/v3/contenttype/forms"/>
  </ds:schemaRefs>
</ds:datastoreItem>
</file>

<file path=customXml/itemProps2.xml><?xml version="1.0" encoding="utf-8"?>
<ds:datastoreItem xmlns:ds="http://schemas.openxmlformats.org/officeDocument/2006/customXml" ds:itemID="{E262F284-9EEF-447F-A89D-E97A78F8E331}">
  <ds:schemaRefs>
    <ds:schemaRef ds:uri="http://schemas.openxmlformats.org/officeDocument/2006/bibliography"/>
  </ds:schemaRefs>
</ds:datastoreItem>
</file>

<file path=customXml/itemProps3.xml><?xml version="1.0" encoding="utf-8"?>
<ds:datastoreItem xmlns:ds="http://schemas.openxmlformats.org/officeDocument/2006/customXml" ds:itemID="{D6129B72-0729-4BFE-B6DB-025B5037B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20d87a-6c1a-4a05-ae0b-23c3c8d6194c"/>
    <ds:schemaRef ds:uri="d3fedc2e-abaa-42d9-a54c-a694d83ecd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370C66-70EE-4E31-AAF7-00513A1406AB}">
  <ds:schemaRefs>
    <ds:schemaRef ds:uri="http://schemas.openxmlformats.org/officeDocument/2006/bibliography"/>
  </ds:schemaRefs>
</ds:datastoreItem>
</file>

<file path=customXml/itemProps5.xml><?xml version="1.0" encoding="utf-8"?>
<ds:datastoreItem xmlns:ds="http://schemas.openxmlformats.org/officeDocument/2006/customXml" ds:itemID="{5FE7D358-502C-490F-8C5B-C9730C01EC06}">
  <ds:schemaRefs>
    <ds:schemaRef ds:uri="http://schemas.microsoft.com/office/2006/metadata/longProperties"/>
  </ds:schemaRefs>
</ds:datastoreItem>
</file>

<file path=customXml/itemProps6.xml><?xml version="1.0" encoding="utf-8"?>
<ds:datastoreItem xmlns:ds="http://schemas.openxmlformats.org/officeDocument/2006/customXml" ds:itemID="{12EB521B-101A-4D12-A569-ED532D6CE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TMCZ - VZOR SMLOUVY 2018 - SOSB_zřízení služebnosti_INS 22082018</Template>
  <TotalTime>8</TotalTime>
  <Pages>15</Pages>
  <Words>4140</Words>
  <Characters>25855</Characters>
  <Application>Microsoft Office Word</Application>
  <DocSecurity>0</DocSecurity>
  <Lines>215</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uzavření budoucí smlouvy o zřízení věcného břemene</vt:lpstr>
      <vt:lpstr>Smlouva o uzavření budoucí smlouvy o zřízení věcného břemene</vt:lpstr>
    </vt:vector>
  </TitlesOfParts>
  <Company>T-Systems Czech Republic a.s.</Company>
  <LinksUpToDate>false</LinksUpToDate>
  <CharactersWithSpaces>29936</CharactersWithSpaces>
  <SharedDoc>false</SharedDoc>
  <HLinks>
    <vt:vector size="42" baseType="variant">
      <vt:variant>
        <vt:i4>3866743</vt:i4>
      </vt:variant>
      <vt:variant>
        <vt:i4>151</vt:i4>
      </vt:variant>
      <vt:variant>
        <vt:i4>0</vt:i4>
      </vt:variant>
      <vt:variant>
        <vt:i4>5</vt:i4>
      </vt:variant>
      <vt:variant>
        <vt:lpwstr/>
      </vt:variant>
      <vt:variant>
        <vt:lpwstr>Annex01</vt:lpwstr>
      </vt:variant>
      <vt:variant>
        <vt:i4>6815869</vt:i4>
      </vt:variant>
      <vt:variant>
        <vt:i4>123</vt:i4>
      </vt:variant>
      <vt:variant>
        <vt:i4>0</vt:i4>
      </vt:variant>
      <vt:variant>
        <vt:i4>5</vt:i4>
      </vt:variant>
      <vt:variant>
        <vt:lpwstr>http://www.t-mobile.cz/</vt:lpwstr>
      </vt:variant>
      <vt:variant>
        <vt:lpwstr/>
      </vt:variant>
      <vt:variant>
        <vt:i4>7274526</vt:i4>
      </vt:variant>
      <vt:variant>
        <vt:i4>117</vt:i4>
      </vt:variant>
      <vt:variant>
        <vt:i4>0</vt:i4>
      </vt:variant>
      <vt:variant>
        <vt:i4>5</vt:i4>
      </vt:variant>
      <vt:variant>
        <vt:lpwstr>mailto:epodatelna@t-mobile.cz</vt:lpwstr>
      </vt:variant>
      <vt:variant>
        <vt:lpwstr/>
      </vt:variant>
      <vt:variant>
        <vt:i4>3866743</vt:i4>
      </vt:variant>
      <vt:variant>
        <vt:i4>77</vt:i4>
      </vt:variant>
      <vt:variant>
        <vt:i4>0</vt:i4>
      </vt:variant>
      <vt:variant>
        <vt:i4>5</vt:i4>
      </vt:variant>
      <vt:variant>
        <vt:lpwstr/>
      </vt:variant>
      <vt:variant>
        <vt:lpwstr>Annex01</vt:lpwstr>
      </vt:variant>
      <vt:variant>
        <vt:i4>3866743</vt:i4>
      </vt:variant>
      <vt:variant>
        <vt:i4>74</vt:i4>
      </vt:variant>
      <vt:variant>
        <vt:i4>0</vt:i4>
      </vt:variant>
      <vt:variant>
        <vt:i4>5</vt:i4>
      </vt:variant>
      <vt:variant>
        <vt:lpwstr/>
      </vt:variant>
      <vt:variant>
        <vt:lpwstr>Annex01</vt:lpwstr>
      </vt:variant>
      <vt:variant>
        <vt:i4>4456572</vt:i4>
      </vt:variant>
      <vt:variant>
        <vt:i4>62</vt:i4>
      </vt:variant>
      <vt:variant>
        <vt:i4>0</vt:i4>
      </vt:variant>
      <vt:variant>
        <vt:i4>5</vt:i4>
      </vt:variant>
      <vt:variant>
        <vt:lpwstr>mailto:ftth-smlouvy@t-mobile.cz</vt:lpwstr>
      </vt:variant>
      <vt:variant>
        <vt:lpwstr/>
      </vt:variant>
      <vt:variant>
        <vt:i4>6815869</vt:i4>
      </vt:variant>
      <vt:variant>
        <vt:i4>32</vt:i4>
      </vt:variant>
      <vt:variant>
        <vt:i4>0</vt:i4>
      </vt:variant>
      <vt:variant>
        <vt:i4>5</vt:i4>
      </vt:variant>
      <vt:variant>
        <vt:lpwstr>http://www.t-mobile.cz/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uzavření budoucí smlouvy o zřízení věcného břemene</dc:title>
  <dc:subject/>
  <dc:creator>Adam Martin</dc:creator>
  <cp:keywords/>
  <cp:lastModifiedBy>Klimšová Andrea</cp:lastModifiedBy>
  <cp:revision>3</cp:revision>
  <cp:lastPrinted>2018-08-22T11:39:00Z</cp:lastPrinted>
  <dcterms:created xsi:type="dcterms:W3CDTF">2025-01-28T11:19:00Z</dcterms:created>
  <dcterms:modified xsi:type="dcterms:W3CDTF">2025-02-07T13:10:00Z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0x010100C2E716100B4E0049B1E91571883747EF</vt:lpwstr>
  </property>
  <property fmtid="{D5CDD505-2E9C-101B-9397-08002B2CF9AE}" pid="4" name="_Source">
    <vt:lpwstr/>
  </property>
  <property fmtid="{D5CDD505-2E9C-101B-9397-08002B2CF9AE}" pid="5" name="Acquired on">
    <vt:lpwstr/>
  </property>
  <property fmtid="{D5CDD505-2E9C-101B-9397-08002B2CF9AE}" pid="6" name="Notes1">
    <vt:lpwstr/>
  </property>
  <property fmtid="{D5CDD505-2E9C-101B-9397-08002B2CF9AE}" pid="7" name="Real Author">
    <vt:lpwstr/>
  </property>
  <property fmtid="{D5CDD505-2E9C-101B-9397-08002B2CF9AE}" pid="8" name="In fact created on">
    <vt:lpwstr/>
  </property>
  <property fmtid="{D5CDD505-2E9C-101B-9397-08002B2CF9AE}" pid="9" name="Procedural State">
    <vt:lpwstr/>
  </property>
  <property fmtid="{D5CDD505-2E9C-101B-9397-08002B2CF9AE}" pid="10" name="Date of Delivery">
    <vt:lpwstr/>
  </property>
  <property fmtid="{D5CDD505-2E9C-101B-9397-08002B2CF9AE}" pid="11" name="Related Documents">
    <vt:lpwstr/>
  </property>
  <property fmtid="{D5CDD505-2E9C-101B-9397-08002B2CF9AE}" pid="12" name="English Title">
    <vt:lpwstr/>
  </property>
  <property fmtid="{D5CDD505-2E9C-101B-9397-08002B2CF9AE}" pid="13" name="Document State">
    <vt:lpwstr/>
  </property>
  <property fmtid="{D5CDD505-2E9C-101B-9397-08002B2CF9AE}" pid="14" name="Category1">
    <vt:lpwstr/>
  </property>
  <property fmtid="{D5CDD505-2E9C-101B-9397-08002B2CF9AE}" pid="15" name="MSIP_Label_e3e41b38-373c-4b3a-9137-5c0b023d0bef_Enabled">
    <vt:lpwstr>true</vt:lpwstr>
  </property>
  <property fmtid="{D5CDD505-2E9C-101B-9397-08002B2CF9AE}" pid="16" name="MSIP_Label_e3e41b38-373c-4b3a-9137-5c0b023d0bef_SetDate">
    <vt:lpwstr>2021-07-29T08:41:09Z</vt:lpwstr>
  </property>
  <property fmtid="{D5CDD505-2E9C-101B-9397-08002B2CF9AE}" pid="17" name="MSIP_Label_e3e41b38-373c-4b3a-9137-5c0b023d0bef_Method">
    <vt:lpwstr>Standard</vt:lpwstr>
  </property>
  <property fmtid="{D5CDD505-2E9C-101B-9397-08002B2CF9AE}" pid="18" name="MSIP_Label_e3e41b38-373c-4b3a-9137-5c0b023d0bef_Name">
    <vt:lpwstr>C2-Internal</vt:lpwstr>
  </property>
  <property fmtid="{D5CDD505-2E9C-101B-9397-08002B2CF9AE}" pid="19" name="MSIP_Label_e3e41b38-373c-4b3a-9137-5c0b023d0bef_SiteId">
    <vt:lpwstr>b213b057-1008-4204-8c53-8147bc602a29</vt:lpwstr>
  </property>
  <property fmtid="{D5CDD505-2E9C-101B-9397-08002B2CF9AE}" pid="20" name="MSIP_Label_e3e41b38-373c-4b3a-9137-5c0b023d0bef_ActionId">
    <vt:lpwstr>7107c435-f435-49bb-b3c4-37cf883cd0f9</vt:lpwstr>
  </property>
  <property fmtid="{D5CDD505-2E9C-101B-9397-08002B2CF9AE}" pid="21" name="MSIP_Label_e3e41b38-373c-4b3a-9137-5c0b023d0bef_ContentBits">
    <vt:lpwstr>0</vt:lpwstr>
  </property>
</Properties>
</file>